
<file path=[Content_Types].xml><?xml version="1.0" encoding="utf-8"?>
<Types xmlns="http://schemas.openxmlformats.org/package/2006/content-types">
  <Default Extension="xml" ContentType="application/xml"/>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6AFE40" w14:textId="77777777" w:rsidR="00A51641" w:rsidRDefault="00A51641" w:rsidP="009E04DA">
      <w:pPr>
        <w:pStyle w:val="ChapterHeading"/>
      </w:pPr>
      <w:bookmarkStart w:id="0" w:name="_Ref247647639"/>
      <w:bookmarkStart w:id="1" w:name="_Toc247653589"/>
      <w:bookmarkStart w:id="2" w:name="_GoBack"/>
      <w:bookmarkEnd w:id="2"/>
      <w:r>
        <w:t>Vessel Traffic Services (VTS)</w:t>
      </w:r>
      <w:bookmarkEnd w:id="0"/>
      <w:bookmarkEnd w:id="1"/>
    </w:p>
    <w:p w14:paraId="03A8B765" w14:textId="77777777" w:rsidR="00A51641" w:rsidRDefault="00A51641" w:rsidP="00F847A1">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3" w:author="Steve Guest" w:date="2012-03-21T08:01:00Z"/>
        </w:rPr>
      </w:pPr>
      <w:bookmarkStart w:id="4" w:name="_Toc247653590"/>
      <w:ins w:id="5" w:author="Steve Guest" w:date="2012-03-21T08:01:00Z">
        <w:r>
          <w:t>Introduction</w:t>
        </w:r>
      </w:ins>
    </w:p>
    <w:p w14:paraId="7A903E82" w14:textId="77777777" w:rsidR="00A51641" w:rsidRDefault="00A51641" w:rsidP="00F847A1">
      <w:pPr>
        <w:pStyle w:val="PARAGRAPH"/>
        <w:jc w:val="left"/>
        <w:rPr>
          <w:ins w:id="6" w:author="Steve Guest" w:date="2012-03-21T08:04:00Z"/>
        </w:rPr>
      </w:pPr>
      <w:ins w:id="7" w:author="Steve Guest" w:date="2012-03-21T08:01:00Z">
        <w:r>
          <w:t>In accordance with the Purpose and Scope of the NAVGUIDE</w:t>
        </w:r>
      </w:ins>
      <w:ins w:id="8" w:author="Steve Guest" w:date="2012-03-21T08:02:00Z">
        <w:r>
          <w:t xml:space="preserve"> this chapter </w:t>
        </w:r>
      </w:ins>
      <w:ins w:id="9" w:author="Steve Guest" w:date="2012-03-21T08:03:00Z">
        <w:r>
          <w:t xml:space="preserve">provides a first point of reference and guidance on more detailed </w:t>
        </w:r>
      </w:ins>
      <w:ins w:id="10" w:author="Steve Guest" w:date="2012-03-21T08:04:00Z">
        <w:r>
          <w:t>guidance from IMO and IALA.</w:t>
        </w:r>
      </w:ins>
    </w:p>
    <w:p w14:paraId="0ABAF080" w14:textId="77777777" w:rsidR="00A51641" w:rsidRDefault="00A51641" w:rsidP="007465E5">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11" w:author="Steve Guest" w:date="2012-03-20T16:14:00Z"/>
        </w:rPr>
      </w:pPr>
      <w:ins w:id="12" w:author="Steve Guest" w:date="2012-03-20T16:15:00Z">
        <w:r>
          <w:t>Purpose</w:t>
        </w:r>
      </w:ins>
    </w:p>
    <w:p w14:paraId="40A907F0" w14:textId="77777777" w:rsidR="00A51641" w:rsidRDefault="00A51641" w:rsidP="00026321">
      <w:pPr>
        <w:pStyle w:val="PARAGRAPH"/>
        <w:jc w:val="left"/>
        <w:rPr>
          <w:ins w:id="13" w:author="Steve Guest" w:date="2012-03-20T16:35:00Z"/>
          <w:i/>
        </w:rPr>
      </w:pPr>
      <w:ins w:id="14" w:author="Steve Guest" w:date="2012-03-20T16:35:00Z">
        <w:r>
          <w:t xml:space="preserve">According to IMO Resolution A857(20), </w:t>
        </w:r>
        <w:r>
          <w:rPr>
            <w:i/>
          </w:rPr>
          <w:t>Guidelines for Vessel Traffic Services</w:t>
        </w:r>
        <w:r>
          <w:t>:</w:t>
        </w:r>
      </w:ins>
    </w:p>
    <w:p w14:paraId="2FA246D3" w14:textId="77777777" w:rsidR="00A51641" w:rsidRDefault="00A51641">
      <w:pPr>
        <w:autoSpaceDE w:val="0"/>
        <w:autoSpaceDN w:val="0"/>
        <w:adjustRightInd w:val="0"/>
        <w:spacing w:after="0" w:line="240" w:lineRule="auto"/>
        <w:rPr>
          <w:ins w:id="15" w:author="Steve Guest" w:date="2012-03-20T16:27:00Z"/>
        </w:rPr>
        <w:pPrChange w:id="16" w:author="Steve Guest" w:date="2012-03-20T16:27:00Z">
          <w:pPr>
            <w:pStyle w:val="PARAGRAPH"/>
            <w:jc w:val="left"/>
          </w:pPr>
        </w:pPrChange>
      </w:pPr>
      <w:ins w:id="17" w:author="VTSProgram" w:date="2012-03-22T06:48:00Z">
        <w:r>
          <w:rPr>
            <w:rFonts w:ascii="Times New Roman" w:hAnsi="Times New Roman"/>
            <w:sz w:val="24"/>
            <w:szCs w:val="24"/>
          </w:rPr>
          <w:t>“</w:t>
        </w:r>
      </w:ins>
      <w:ins w:id="18" w:author="Steve Guest" w:date="2012-03-20T16:34:00Z">
        <w:r>
          <w:rPr>
            <w:rFonts w:ascii="Times New Roman" w:hAnsi="Times New Roman"/>
            <w:sz w:val="24"/>
            <w:szCs w:val="24"/>
          </w:rPr>
          <w:t>The purpose of vessel traffic services is to improve the safety and efficiency of navigation, safety of life at sea and the protection of the marine environment and/or the adjacent shore area, worksites and offshore installations from possible adverse effects of maritime traffic.</w:t>
        </w:r>
      </w:ins>
      <w:ins w:id="19" w:author="VTSProgram" w:date="2012-03-22T06:48:00Z">
        <w:r>
          <w:rPr>
            <w:rFonts w:ascii="Times New Roman" w:hAnsi="Times New Roman"/>
            <w:sz w:val="24"/>
            <w:szCs w:val="24"/>
          </w:rPr>
          <w:t>”</w:t>
        </w:r>
      </w:ins>
    </w:p>
    <w:p w14:paraId="7F83CECF" w14:textId="77777777" w:rsidR="00A51641" w:rsidRDefault="00A51641" w:rsidP="009E04DA">
      <w:pPr>
        <w:pStyle w:val="Heading2"/>
        <w:keepLines w:val="0"/>
        <w:tabs>
          <w:tab w:val="clear" w:pos="630"/>
          <w:tab w:val="clear" w:pos="810"/>
          <w:tab w:val="clear" w:pos="2304"/>
          <w:tab w:val="clear" w:pos="8647"/>
          <w:tab w:val="clear" w:pos="8789"/>
          <w:tab w:val="num" w:pos="576"/>
        </w:tabs>
        <w:suppressAutoHyphens w:val="0"/>
        <w:spacing w:after="60"/>
        <w:ind w:left="576" w:right="0" w:hanging="576"/>
      </w:pPr>
      <w:r>
        <w:t>Definition</w:t>
      </w:r>
      <w:bookmarkEnd w:id="4"/>
    </w:p>
    <w:p w14:paraId="7EA1EA4F" w14:textId="77777777" w:rsidR="00A51641" w:rsidRDefault="00A51641" w:rsidP="009E04DA">
      <w:pPr>
        <w:pStyle w:val="PARAGRAPH"/>
        <w:jc w:val="left"/>
        <w:rPr>
          <w:i/>
        </w:rPr>
      </w:pPr>
      <w:r>
        <w:t xml:space="preserve">A VTS, as defined by IMO Resolution A857(20), </w:t>
      </w:r>
      <w:r>
        <w:rPr>
          <w:i/>
        </w:rPr>
        <w:t>Guidelines for Vessel Traffic Services</w:t>
      </w:r>
      <w:r>
        <w:t>, is</w:t>
      </w:r>
      <w:del w:id="20" w:author="VTSProgram" w:date="2012-03-22T06:16:00Z">
        <w:r w:rsidDel="00921F05">
          <w:delText xml:space="preserve"> </w:delText>
        </w:r>
      </w:del>
      <w:r>
        <w:t>:</w:t>
      </w:r>
    </w:p>
    <w:p w14:paraId="24A6D681" w14:textId="77777777" w:rsidR="00A51641" w:rsidRDefault="00A51641" w:rsidP="009E04DA">
      <w:pPr>
        <w:pStyle w:val="PARAGRAPH"/>
        <w:jc w:val="left"/>
      </w:pPr>
      <w:r>
        <w:t>“A service implemented by a competent authority, designed to improve the safety and efficiency of vessel traffic and to protect the environment.  The service should have the capability to interact with the traffic and respond to traffic situations developing in the VTS area”.</w:t>
      </w:r>
    </w:p>
    <w:p w14:paraId="2F7FEBCE" w14:textId="77777777" w:rsidR="00A51641" w:rsidDel="001A001C" w:rsidRDefault="00A51641" w:rsidP="009E04DA">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del w:id="21" w:author="Steve Guest" w:date="2012-03-20T16:26:00Z"/>
        </w:rPr>
      </w:pPr>
      <w:del w:id="22" w:author="Steve Guest" w:date="2012-03-20T16:26:00Z">
        <w:r w:rsidDel="001A001C">
          <w:delText>The purpose of vessel traffic services is to improve the safety and efficiency of navigation, safety of life at sea and the protection of the marine environment and/or the adjacent shore area, worksites and offshore installations from possible adverse effects of maritime traffic.</w:delText>
        </w:r>
      </w:del>
    </w:p>
    <w:p w14:paraId="5986089D" w14:textId="77777777" w:rsidR="00A51641" w:rsidRDefault="00A51641" w:rsidP="009E04DA">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23" w:author="Steve Guest" w:date="2012-03-21T08:09:00Z"/>
        </w:rPr>
      </w:pPr>
      <w:bookmarkStart w:id="24" w:name="_Toc247653591"/>
      <w:del w:id="25" w:author="Steve Guest" w:date="2012-03-21T08:09:00Z">
        <w:r w:rsidDel="00F847A1">
          <w:delText>Services</w:delText>
        </w:r>
      </w:del>
      <w:bookmarkEnd w:id="24"/>
      <w:ins w:id="26" w:author="Steve Guest" w:date="2012-03-21T08:09:00Z">
        <w:r>
          <w:t>VTS Manual</w:t>
        </w:r>
      </w:ins>
    </w:p>
    <w:p w14:paraId="06055385" w14:textId="77777777" w:rsidR="00A51641" w:rsidRPr="00A51641" w:rsidRDefault="00A51641" w:rsidP="00D727DA">
      <w:pPr>
        <w:pStyle w:val="BodyText"/>
        <w:rPr>
          <w:ins w:id="27" w:author="Steve Guest" w:date="2012-03-21T08:11:00Z"/>
          <w:rFonts w:ascii="Times New Roman" w:hAnsi="Times New Roman" w:cs="Times New Roman"/>
          <w:sz w:val="24"/>
          <w:szCs w:val="24"/>
          <w:rPrChange w:id="28" w:author="Unknown">
            <w:rPr>
              <w:ins w:id="29" w:author="Steve Guest" w:date="2012-03-21T08:11:00Z"/>
              <w:rFonts w:cs="Times New Roman"/>
              <w:szCs w:val="24"/>
            </w:rPr>
          </w:rPrChange>
        </w:rPr>
      </w:pPr>
      <w:ins w:id="30" w:author="Steve Guest" w:date="2012-03-21T08:11:00Z">
        <w:del w:id="31" w:author="VTSProgram" w:date="2012-03-22T06:28:00Z">
          <w:r w:rsidRPr="00A51641">
            <w:rPr>
              <w:rFonts w:ascii="Times New Roman" w:hAnsi="Times New Roman" w:cs="Times New Roman"/>
              <w:sz w:val="24"/>
              <w:szCs w:val="24"/>
              <w:rPrChange w:id="32" w:author="Steve Guest" w:date="2012-03-21T08:21:00Z">
                <w:rPr>
                  <w:rFonts w:ascii="Times New Roman" w:hAnsi="Times New Roman" w:cs="Times New Roman"/>
                  <w:spacing w:val="8"/>
                  <w:sz w:val="24"/>
                  <w:szCs w:val="24"/>
                  <w:lang w:eastAsia="zh-CN"/>
                </w:rPr>
              </w:rPrChange>
            </w:rPr>
            <w:delText xml:space="preserve">Now </w:delText>
          </w:r>
        </w:del>
      </w:ins>
      <w:ins w:id="33" w:author="VTSProgram" w:date="2012-03-22T06:28:00Z">
        <w:r>
          <w:rPr>
            <w:rFonts w:ascii="Times New Roman" w:hAnsi="Times New Roman" w:cs="Times New Roman"/>
            <w:sz w:val="24"/>
            <w:szCs w:val="24"/>
          </w:rPr>
          <w:t>T</w:t>
        </w:r>
      </w:ins>
      <w:ins w:id="34" w:author="Steve Guest" w:date="2012-03-21T08:11:00Z">
        <w:del w:id="35" w:author="VTSProgram" w:date="2012-03-22T06:28:00Z">
          <w:r w:rsidRPr="00A51641">
            <w:rPr>
              <w:rFonts w:ascii="Times New Roman" w:hAnsi="Times New Roman" w:cs="Times New Roman"/>
              <w:sz w:val="24"/>
              <w:szCs w:val="24"/>
              <w:rPrChange w:id="36" w:author="Steve Guest" w:date="2012-03-21T08:21:00Z">
                <w:rPr>
                  <w:rFonts w:ascii="Times New Roman" w:hAnsi="Times New Roman" w:cs="Times New Roman"/>
                  <w:spacing w:val="8"/>
                  <w:sz w:val="24"/>
                  <w:szCs w:val="24"/>
                  <w:lang w:eastAsia="zh-CN"/>
                </w:rPr>
              </w:rPrChange>
            </w:rPr>
            <w:delText>in its fifth edition t</w:delText>
          </w:r>
        </w:del>
        <w:r w:rsidRPr="00A51641">
          <w:rPr>
            <w:rFonts w:ascii="Times New Roman" w:hAnsi="Times New Roman" w:cs="Times New Roman"/>
            <w:sz w:val="24"/>
            <w:szCs w:val="24"/>
            <w:rPrChange w:id="37" w:author="Steve Guest" w:date="2012-03-21T08:21:00Z">
              <w:rPr>
                <w:rFonts w:ascii="Times New Roman" w:hAnsi="Times New Roman" w:cs="Times New Roman"/>
                <w:spacing w:val="8"/>
                <w:sz w:val="24"/>
                <w:szCs w:val="24"/>
                <w:lang w:eastAsia="zh-CN"/>
              </w:rPr>
            </w:rPrChange>
          </w:rPr>
          <w:t>he IALA VTS Manual is acknowledged by the VTS community as being the most comprehensive guide to Vessel Traffic Services (VTS) as well as a point of reference for further detailed study.</w:t>
        </w:r>
      </w:ins>
    </w:p>
    <w:p w14:paraId="1561B8AF" w14:textId="77777777" w:rsidR="00A51641" w:rsidRPr="00A51641" w:rsidRDefault="00A51641" w:rsidP="00D727DA">
      <w:pPr>
        <w:pStyle w:val="BodyText"/>
        <w:rPr>
          <w:ins w:id="38" w:author="Steve Guest" w:date="2012-03-21T08:11:00Z"/>
          <w:rFonts w:ascii="Times New Roman" w:hAnsi="Times New Roman" w:cs="Times New Roman"/>
          <w:sz w:val="24"/>
          <w:szCs w:val="24"/>
          <w:rPrChange w:id="39" w:author="Unknown">
            <w:rPr>
              <w:ins w:id="40" w:author="Steve Guest" w:date="2012-03-21T08:11:00Z"/>
              <w:rFonts w:cs="Times New Roman"/>
              <w:szCs w:val="24"/>
            </w:rPr>
          </w:rPrChange>
        </w:rPr>
      </w:pPr>
      <w:ins w:id="41" w:author="Steve Guest" w:date="2012-03-21T08:11:00Z">
        <w:r w:rsidRPr="00A51641">
          <w:rPr>
            <w:rFonts w:ascii="Times New Roman" w:hAnsi="Times New Roman" w:cs="Times New Roman"/>
            <w:sz w:val="24"/>
            <w:szCs w:val="24"/>
            <w:rPrChange w:id="42" w:author="Steve Guest" w:date="2012-03-21T08:21:00Z">
              <w:rPr>
                <w:rFonts w:ascii="Times New Roman" w:hAnsi="Times New Roman" w:cs="Times New Roman"/>
                <w:spacing w:val="8"/>
                <w:sz w:val="24"/>
                <w:szCs w:val="24"/>
                <w:lang w:eastAsia="zh-CN"/>
              </w:rPr>
            </w:rPrChange>
          </w:rPr>
          <w:t>The contents are aimed at a wide readership to encompass all who are in any way involved with the policy for provision, operation and effectiveness of VTS, including those with management responsibility at national level and those who deliver services to the mariner.</w:t>
        </w:r>
      </w:ins>
    </w:p>
    <w:p w14:paraId="60F6E139" w14:textId="77777777" w:rsidR="00A51641" w:rsidRDefault="00A51641" w:rsidP="007B6EB5">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43" w:author="Steve Guest" w:date="2012-03-21T08:22:00Z"/>
        </w:rPr>
      </w:pPr>
      <w:ins w:id="44" w:author="Steve Guest" w:date="2012-03-21T08:24:00Z">
        <w:r>
          <w:t>Objectives</w:t>
        </w:r>
      </w:ins>
      <w:ins w:id="45" w:author="Steve Guest" w:date="2012-03-21T08:22:00Z">
        <w:r>
          <w:t xml:space="preserve"> of a VTS</w:t>
        </w:r>
      </w:ins>
    </w:p>
    <w:p w14:paraId="7A2B24C4" w14:textId="77777777" w:rsidR="00A51641" w:rsidDel="00332C78" w:rsidRDefault="00A51641" w:rsidP="007B6EB5">
      <w:pPr>
        <w:pStyle w:val="BodyText"/>
        <w:rPr>
          <w:ins w:id="46" w:author="Steve Guest" w:date="2012-03-21T08:22:00Z"/>
          <w:del w:id="47" w:author="VTSProgram" w:date="2012-03-22T06:29:00Z"/>
          <w:i/>
        </w:rPr>
      </w:pPr>
      <w:ins w:id="48" w:author="Steve Guest" w:date="2012-03-21T08:22:00Z">
        <w:del w:id="49" w:author="VTSProgram" w:date="2012-03-22T06:29:00Z">
          <w:r w:rsidDel="00332C78">
            <w:delText xml:space="preserve">According to the VTS Manual, section </w:delText>
          </w:r>
        </w:del>
      </w:ins>
      <w:ins w:id="50" w:author="Steve Guest" w:date="2012-03-21T08:23:00Z">
        <w:del w:id="51" w:author="VTSProgram" w:date="2012-03-22T06:29:00Z">
          <w:r w:rsidDel="00332C78">
            <w:delText>0401</w:delText>
          </w:r>
        </w:del>
      </w:ins>
      <w:ins w:id="52" w:author="Steve Guest" w:date="2012-03-21T08:22:00Z">
        <w:del w:id="53" w:author="VTSProgram" w:date="2012-03-22T06:29:00Z">
          <w:r w:rsidDel="00332C78">
            <w:delText>:</w:delText>
          </w:r>
        </w:del>
      </w:ins>
    </w:p>
    <w:p w14:paraId="642E63F8" w14:textId="77777777" w:rsidR="00A51641" w:rsidRPr="00A51641" w:rsidRDefault="00A51641" w:rsidP="007B6EB5">
      <w:pPr>
        <w:pStyle w:val="BodyText"/>
        <w:rPr>
          <w:ins w:id="54" w:author="Steve Guest" w:date="2012-03-21T08:23:00Z"/>
          <w:rFonts w:ascii="Times New Roman" w:hAnsi="Times New Roman" w:cs="Times New Roman"/>
          <w:sz w:val="24"/>
          <w:szCs w:val="24"/>
          <w:rPrChange w:id="55" w:author="Unknown">
            <w:rPr>
              <w:ins w:id="56" w:author="Steve Guest" w:date="2012-03-21T08:23:00Z"/>
              <w:rFonts w:cs="Times New Roman"/>
              <w:szCs w:val="24"/>
            </w:rPr>
          </w:rPrChange>
        </w:rPr>
      </w:pPr>
      <w:ins w:id="57" w:author="Steve Guest" w:date="2012-03-21T08:23:00Z">
        <w:r w:rsidRPr="00A51641">
          <w:rPr>
            <w:rFonts w:ascii="Times New Roman" w:hAnsi="Times New Roman" w:cs="Times New Roman"/>
            <w:sz w:val="24"/>
            <w:szCs w:val="24"/>
            <w:rPrChange w:id="58" w:author="Steve Guest" w:date="2012-03-21T08:23:00Z">
              <w:rPr>
                <w:rFonts w:ascii="Times New Roman" w:hAnsi="Times New Roman" w:cs="Times New Roman"/>
                <w:spacing w:val="8"/>
                <w:sz w:val="24"/>
                <w:szCs w:val="24"/>
                <w:lang w:eastAsia="zh-CN"/>
              </w:rPr>
            </w:rPrChange>
          </w:rPr>
          <w:t>At its simplest, the main objectives of a VTS are to:</w:t>
        </w:r>
      </w:ins>
    </w:p>
    <w:p w14:paraId="62BE092B" w14:textId="77777777" w:rsidR="00A51641" w:rsidRPr="00A51641" w:rsidRDefault="00A51641" w:rsidP="007B6EB5">
      <w:pPr>
        <w:pStyle w:val="Bullet1"/>
        <w:rPr>
          <w:ins w:id="59" w:author="Steve Guest" w:date="2012-03-21T08:23:00Z"/>
          <w:rFonts w:ascii="Times New Roman" w:hAnsi="Times New Roman" w:cs="Times New Roman"/>
          <w:sz w:val="24"/>
          <w:szCs w:val="24"/>
          <w:highlight w:val="yellow"/>
          <w:rPrChange w:id="60" w:author="Unknown">
            <w:rPr>
              <w:ins w:id="61" w:author="Steve Guest" w:date="2012-03-21T08:23:00Z"/>
              <w:rFonts w:cs="Times New Roman"/>
              <w:szCs w:val="24"/>
            </w:rPr>
          </w:rPrChange>
        </w:rPr>
      </w:pPr>
      <w:ins w:id="62" w:author="Steve Guest" w:date="2012-03-21T08:23:00Z">
        <w:r w:rsidRPr="00A51641">
          <w:rPr>
            <w:rFonts w:ascii="Times New Roman" w:hAnsi="Times New Roman" w:cs="Times New Roman"/>
            <w:sz w:val="24"/>
            <w:szCs w:val="24"/>
            <w:highlight w:val="yellow"/>
            <w:rPrChange w:id="63" w:author="VTSProgram" w:date="2012-03-22T06:31:00Z">
              <w:rPr>
                <w:rFonts w:ascii="Times New Roman" w:hAnsi="Times New Roman" w:cs="Times New Roman"/>
                <w:spacing w:val="8"/>
                <w:sz w:val="24"/>
                <w:szCs w:val="24"/>
                <w:lang w:eastAsia="zh-CN"/>
              </w:rPr>
            </w:rPrChange>
          </w:rPr>
          <w:t>aid the mariner in the safe use of navigable waterways;</w:t>
        </w:r>
      </w:ins>
    </w:p>
    <w:p w14:paraId="2F729BED" w14:textId="77777777" w:rsidR="00A51641" w:rsidRPr="00A51641" w:rsidRDefault="00A51641" w:rsidP="007B6EB5">
      <w:pPr>
        <w:pStyle w:val="Bullet1"/>
        <w:rPr>
          <w:ins w:id="64" w:author="Steve Guest" w:date="2012-03-21T08:23:00Z"/>
          <w:rFonts w:ascii="Times New Roman" w:hAnsi="Times New Roman" w:cs="Times New Roman"/>
          <w:sz w:val="24"/>
          <w:szCs w:val="24"/>
          <w:highlight w:val="yellow"/>
          <w:rPrChange w:id="65" w:author="Unknown">
            <w:rPr>
              <w:ins w:id="66" w:author="Steve Guest" w:date="2012-03-21T08:23:00Z"/>
              <w:rFonts w:cs="Times New Roman"/>
              <w:szCs w:val="24"/>
            </w:rPr>
          </w:rPrChange>
        </w:rPr>
      </w:pPr>
      <w:ins w:id="67" w:author="Steve Guest" w:date="2012-03-21T08:23:00Z">
        <w:r w:rsidRPr="00A51641">
          <w:rPr>
            <w:rFonts w:ascii="Times New Roman" w:hAnsi="Times New Roman" w:cs="Times New Roman"/>
            <w:sz w:val="24"/>
            <w:szCs w:val="24"/>
            <w:highlight w:val="yellow"/>
            <w:rPrChange w:id="68" w:author="VTSProgram" w:date="2012-03-22T06:31:00Z">
              <w:rPr>
                <w:rFonts w:ascii="Times New Roman" w:hAnsi="Times New Roman" w:cs="Times New Roman"/>
                <w:spacing w:val="8"/>
                <w:sz w:val="24"/>
                <w:szCs w:val="24"/>
                <w:lang w:eastAsia="zh-CN"/>
              </w:rPr>
            </w:rPrChange>
          </w:rPr>
          <w:t xml:space="preserve">afford unhindered access to pursue commercial and leisure activities; and </w:t>
        </w:r>
      </w:ins>
    </w:p>
    <w:p w14:paraId="5AD49CC0" w14:textId="77777777" w:rsidR="00A51641" w:rsidRPr="00A51641" w:rsidRDefault="00A51641" w:rsidP="007B6EB5">
      <w:pPr>
        <w:pStyle w:val="Bullet1"/>
        <w:rPr>
          <w:ins w:id="69" w:author="Steve Guest" w:date="2012-03-21T08:23:00Z"/>
          <w:rFonts w:ascii="Times New Roman" w:hAnsi="Times New Roman" w:cs="Times New Roman"/>
          <w:sz w:val="24"/>
          <w:szCs w:val="24"/>
          <w:highlight w:val="yellow"/>
          <w:rPrChange w:id="70" w:author="Unknown">
            <w:rPr>
              <w:ins w:id="71" w:author="Steve Guest" w:date="2012-03-21T08:23:00Z"/>
              <w:rFonts w:cs="Times New Roman"/>
              <w:szCs w:val="24"/>
            </w:rPr>
          </w:rPrChange>
        </w:rPr>
      </w:pPr>
      <w:ins w:id="72" w:author="Steve Guest" w:date="2012-03-21T08:23:00Z">
        <w:r w:rsidRPr="00A51641">
          <w:rPr>
            <w:rFonts w:ascii="Times New Roman" w:hAnsi="Times New Roman" w:cs="Times New Roman"/>
            <w:sz w:val="24"/>
            <w:szCs w:val="24"/>
            <w:highlight w:val="yellow"/>
            <w:rPrChange w:id="73" w:author="VTSProgram" w:date="2012-03-22T06:31:00Z">
              <w:rPr>
                <w:rFonts w:ascii="Times New Roman" w:hAnsi="Times New Roman" w:cs="Times New Roman"/>
                <w:spacing w:val="8"/>
                <w:sz w:val="24"/>
                <w:szCs w:val="24"/>
                <w:lang w:eastAsia="zh-CN"/>
              </w:rPr>
            </w:rPrChange>
          </w:rPr>
          <w:t>contribute to keeping the seas and adjacent environment free from pollution.</w:t>
        </w:r>
      </w:ins>
    </w:p>
    <w:p w14:paraId="298E60CC" w14:textId="77777777" w:rsidR="00A51641" w:rsidRPr="007B6EB5" w:rsidRDefault="00A51641" w:rsidP="007B6EB5">
      <w:pPr>
        <w:pStyle w:val="BodyText"/>
        <w:rPr>
          <w:ins w:id="74" w:author="Steve Guest" w:date="2012-03-21T08:22:00Z"/>
          <w:rFonts w:ascii="Times New Roman" w:hAnsi="Times New Roman" w:cs="Times New Roman"/>
          <w:sz w:val="24"/>
          <w:szCs w:val="24"/>
        </w:rPr>
      </w:pPr>
      <w:ins w:id="75" w:author="Steve Guest" w:date="2012-03-21T08:23:00Z">
        <w:r w:rsidRPr="00A51641">
          <w:rPr>
            <w:rFonts w:ascii="Times New Roman" w:hAnsi="Times New Roman" w:cs="Times New Roman"/>
            <w:sz w:val="24"/>
            <w:szCs w:val="24"/>
            <w:rPrChange w:id="76" w:author="Steve Guest" w:date="2012-03-21T08:23:00Z">
              <w:rPr>
                <w:rFonts w:ascii="Times New Roman" w:hAnsi="Times New Roman" w:cs="Times New Roman"/>
                <w:spacing w:val="8"/>
                <w:sz w:val="24"/>
                <w:szCs w:val="24"/>
                <w:lang w:eastAsia="zh-CN"/>
              </w:rPr>
            </w:rPrChange>
          </w:rPr>
          <w:t>Experience shows that, in general, these ideals are subject to potentially greater and more intense risks in coastal waters particularly at shipping congestion points and at the interface with ports and estuaries.  The benefits derived from VTS can be of considerable value and, when properly implemented, outweigh the costs of provision</w:t>
        </w:r>
      </w:ins>
      <w:ins w:id="77" w:author="Steve Guest" w:date="2012-03-21T08:22:00Z">
        <w:r w:rsidRPr="007B6EB5">
          <w:rPr>
            <w:rFonts w:ascii="Times New Roman" w:hAnsi="Times New Roman" w:cs="Times New Roman"/>
            <w:sz w:val="24"/>
            <w:szCs w:val="24"/>
          </w:rPr>
          <w:t>.</w:t>
        </w:r>
      </w:ins>
    </w:p>
    <w:p w14:paraId="56242CED" w14:textId="77777777" w:rsidR="00A51641" w:rsidRDefault="00A51641" w:rsidP="007B6EB5">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78" w:author="Steve Guest" w:date="2012-03-21T08:25:00Z"/>
        </w:rPr>
      </w:pPr>
      <w:bookmarkStart w:id="79" w:name="_Toc161125495"/>
      <w:bookmarkStart w:id="80" w:name="_Toc182538822"/>
      <w:bookmarkStart w:id="81" w:name="_Toc309032216"/>
      <w:bookmarkStart w:id="82" w:name="_Toc309122409"/>
      <w:bookmarkStart w:id="83" w:name="_Toc309123393"/>
      <w:bookmarkStart w:id="84" w:name="_Toc193872203"/>
      <w:ins w:id="85" w:author="Steve Guest" w:date="2012-03-21T08:26:00Z">
        <w:r>
          <w:t>Functions</w:t>
        </w:r>
      </w:ins>
      <w:ins w:id="86" w:author="Steve Guest" w:date="2012-03-21T08:25:00Z">
        <w:r>
          <w:t xml:space="preserve"> of a VTS</w:t>
        </w:r>
      </w:ins>
    </w:p>
    <w:bookmarkEnd w:id="79"/>
    <w:bookmarkEnd w:id="80"/>
    <w:bookmarkEnd w:id="81"/>
    <w:bookmarkEnd w:id="82"/>
    <w:bookmarkEnd w:id="83"/>
    <w:bookmarkEnd w:id="84"/>
    <w:p w14:paraId="44DC707D" w14:textId="77777777" w:rsidR="00A51641" w:rsidDel="00332C78" w:rsidRDefault="00A51641" w:rsidP="007B6EB5">
      <w:pPr>
        <w:pStyle w:val="BodyText"/>
        <w:rPr>
          <w:ins w:id="87" w:author="Steve Guest" w:date="2012-03-21T08:26:00Z"/>
          <w:del w:id="88" w:author="VTSProgram" w:date="2012-03-22T06:29:00Z"/>
          <w:i/>
        </w:rPr>
      </w:pPr>
      <w:ins w:id="89" w:author="Steve Guest" w:date="2012-03-21T08:26:00Z">
        <w:del w:id="90" w:author="VTSProgram" w:date="2012-03-22T06:29:00Z">
          <w:r w:rsidDel="00332C78">
            <w:delText>According to the VTS Manual, section 0402:</w:delText>
          </w:r>
        </w:del>
      </w:ins>
    </w:p>
    <w:p w14:paraId="57D456EE" w14:textId="77777777" w:rsidR="00A51641" w:rsidRPr="00A51641" w:rsidRDefault="00A51641" w:rsidP="007B6EB5">
      <w:pPr>
        <w:pStyle w:val="BodyText"/>
        <w:rPr>
          <w:ins w:id="91" w:author="Steve Guest" w:date="2012-03-21T08:25:00Z"/>
          <w:rFonts w:ascii="Times New Roman" w:hAnsi="Times New Roman" w:cs="Times New Roman"/>
          <w:sz w:val="24"/>
          <w:szCs w:val="24"/>
          <w:rPrChange w:id="92" w:author="Unknown">
            <w:rPr>
              <w:ins w:id="93" w:author="Steve Guest" w:date="2012-03-21T08:25:00Z"/>
              <w:rFonts w:cs="Times New Roman"/>
              <w:szCs w:val="24"/>
            </w:rPr>
          </w:rPrChange>
        </w:rPr>
      </w:pPr>
      <w:ins w:id="94" w:author="Steve Guest" w:date="2012-03-21T08:25:00Z">
        <w:r w:rsidRPr="00A51641">
          <w:rPr>
            <w:rFonts w:ascii="Times New Roman" w:hAnsi="Times New Roman" w:cs="Times New Roman"/>
            <w:sz w:val="24"/>
            <w:szCs w:val="24"/>
            <w:rPrChange w:id="95" w:author="Steve Guest" w:date="2012-03-21T08:27:00Z">
              <w:rPr>
                <w:rFonts w:ascii="Times New Roman" w:hAnsi="Times New Roman" w:cs="Times New Roman"/>
                <w:spacing w:val="8"/>
                <w:sz w:val="24"/>
                <w:szCs w:val="24"/>
                <w:lang w:eastAsia="zh-CN"/>
              </w:rPr>
            </w:rPrChange>
          </w:rPr>
          <w:t xml:space="preserve">VTS functions - can be subdivided into internal and external functions.  Internal functions are the preparatory activities that have to be performed to enable a VTS to operate.  These include data collection, data evaluation and decision-making.  External functions are activities executed with the purpose of influencing the traffic characteristics.  They relate to the primary traffic management functions of rule-making, allocation of space, routine control </w:t>
        </w:r>
        <w:r w:rsidRPr="00A51641">
          <w:rPr>
            <w:rFonts w:ascii="Times New Roman" w:hAnsi="Times New Roman" w:cs="Times New Roman"/>
            <w:sz w:val="24"/>
            <w:szCs w:val="24"/>
            <w:rPrChange w:id="96" w:author="Steve Guest" w:date="2012-03-21T08:27:00Z">
              <w:rPr>
                <w:rFonts w:ascii="Times New Roman" w:hAnsi="Times New Roman" w:cs="Times New Roman"/>
                <w:spacing w:val="8"/>
                <w:sz w:val="24"/>
                <w:szCs w:val="24"/>
                <w:lang w:eastAsia="zh-CN"/>
              </w:rPr>
            </w:rPrChange>
          </w:rPr>
          <w:lastRenderedPageBreak/>
          <w:t>of vessels and manoeuvres to avoid collisions, as well as to other management functions such as enforcement, remedial and ancillary activities.</w:t>
        </w:r>
      </w:ins>
    </w:p>
    <w:p w14:paraId="0817DB68" w14:textId="77777777" w:rsidR="00A51641" w:rsidRPr="00A51641" w:rsidRDefault="00A51641" w:rsidP="007B6EB5">
      <w:pPr>
        <w:pStyle w:val="BodyText"/>
        <w:rPr>
          <w:ins w:id="97" w:author="Steve Guest" w:date="2012-03-21T08:25:00Z"/>
          <w:rFonts w:ascii="Times New Roman" w:hAnsi="Times New Roman" w:cs="Times New Roman"/>
          <w:sz w:val="24"/>
          <w:szCs w:val="24"/>
          <w:rPrChange w:id="98" w:author="Unknown">
            <w:rPr>
              <w:ins w:id="99" w:author="Steve Guest" w:date="2012-03-21T08:25:00Z"/>
              <w:rFonts w:cs="Times New Roman"/>
              <w:szCs w:val="24"/>
            </w:rPr>
          </w:rPrChange>
        </w:rPr>
      </w:pPr>
      <w:ins w:id="100" w:author="Steve Guest" w:date="2012-03-21T08:25:00Z">
        <w:r w:rsidRPr="00A51641">
          <w:rPr>
            <w:rFonts w:ascii="Times New Roman" w:hAnsi="Times New Roman" w:cs="Times New Roman"/>
            <w:sz w:val="24"/>
            <w:szCs w:val="24"/>
            <w:rPrChange w:id="101" w:author="Steve Guest" w:date="2012-03-21T08:27:00Z">
              <w:rPr>
                <w:rFonts w:ascii="Times New Roman" w:hAnsi="Times New Roman" w:cs="Times New Roman"/>
                <w:spacing w:val="8"/>
                <w:sz w:val="24"/>
                <w:szCs w:val="24"/>
                <w:lang w:eastAsia="zh-CN"/>
              </w:rPr>
            </w:rPrChange>
          </w:rPr>
          <w:t>Amongst the most important functions that a VTS may carry out are those related to, contributing to and thereby enhancing:</w:t>
        </w:r>
      </w:ins>
    </w:p>
    <w:p w14:paraId="1648CA53" w14:textId="77777777" w:rsidR="00A51641" w:rsidRPr="00A51641" w:rsidRDefault="00A51641" w:rsidP="007B6EB5">
      <w:pPr>
        <w:pStyle w:val="Bullet1"/>
        <w:rPr>
          <w:ins w:id="102" w:author="Steve Guest" w:date="2012-03-21T08:25:00Z"/>
          <w:rFonts w:ascii="Times New Roman" w:hAnsi="Times New Roman" w:cs="Times New Roman"/>
          <w:spacing w:val="46"/>
          <w:sz w:val="24"/>
          <w:szCs w:val="24"/>
          <w:rPrChange w:id="103" w:author="Unknown">
            <w:rPr>
              <w:ins w:id="104" w:author="Steve Guest" w:date="2012-03-21T08:25:00Z"/>
              <w:rFonts w:cs="Times New Roman"/>
              <w:spacing w:val="46"/>
              <w:szCs w:val="24"/>
            </w:rPr>
          </w:rPrChange>
        </w:rPr>
      </w:pPr>
      <w:ins w:id="105" w:author="Steve Guest" w:date="2012-03-21T08:25:00Z">
        <w:r w:rsidRPr="00A51641">
          <w:rPr>
            <w:rFonts w:ascii="Times New Roman" w:hAnsi="Times New Roman" w:cs="Times New Roman"/>
            <w:sz w:val="24"/>
            <w:szCs w:val="24"/>
            <w:rPrChange w:id="106" w:author="Steve Guest" w:date="2012-03-21T08:27:00Z">
              <w:rPr>
                <w:rFonts w:ascii="Times New Roman" w:hAnsi="Times New Roman" w:cs="Times New Roman"/>
                <w:spacing w:val="8"/>
                <w:sz w:val="24"/>
                <w:szCs w:val="24"/>
                <w:lang w:eastAsia="zh-CN"/>
              </w:rPr>
            </w:rPrChange>
          </w:rPr>
          <w:t>Safety of life at sea;</w:t>
        </w:r>
      </w:ins>
    </w:p>
    <w:p w14:paraId="018685B5" w14:textId="77777777" w:rsidR="00A51641" w:rsidRPr="00A51641" w:rsidRDefault="00A51641" w:rsidP="007B6EB5">
      <w:pPr>
        <w:pStyle w:val="Bullet1"/>
        <w:rPr>
          <w:ins w:id="107" w:author="Steve Guest" w:date="2012-03-21T08:25:00Z"/>
          <w:rFonts w:ascii="Times New Roman" w:hAnsi="Times New Roman" w:cs="Times New Roman"/>
          <w:spacing w:val="46"/>
          <w:sz w:val="24"/>
          <w:szCs w:val="24"/>
          <w:rPrChange w:id="108" w:author="Unknown">
            <w:rPr>
              <w:ins w:id="109" w:author="Steve Guest" w:date="2012-03-21T08:25:00Z"/>
              <w:rFonts w:cs="Times New Roman"/>
              <w:spacing w:val="46"/>
              <w:szCs w:val="24"/>
            </w:rPr>
          </w:rPrChange>
        </w:rPr>
      </w:pPr>
      <w:ins w:id="110" w:author="Steve Guest" w:date="2012-03-21T08:25:00Z">
        <w:r w:rsidRPr="00A51641">
          <w:rPr>
            <w:rFonts w:ascii="Times New Roman" w:hAnsi="Times New Roman" w:cs="Times New Roman"/>
            <w:sz w:val="24"/>
            <w:szCs w:val="24"/>
            <w:rPrChange w:id="111" w:author="Steve Guest" w:date="2012-03-21T08:27:00Z">
              <w:rPr>
                <w:rFonts w:ascii="Times New Roman" w:hAnsi="Times New Roman" w:cs="Times New Roman"/>
                <w:spacing w:val="8"/>
                <w:sz w:val="24"/>
                <w:szCs w:val="24"/>
                <w:lang w:eastAsia="zh-CN"/>
              </w:rPr>
            </w:rPrChange>
          </w:rPr>
          <w:t>Safety of navigation;</w:t>
        </w:r>
      </w:ins>
    </w:p>
    <w:p w14:paraId="20C42308" w14:textId="77777777" w:rsidR="00A51641" w:rsidRPr="00A51641" w:rsidRDefault="00A51641" w:rsidP="007B6EB5">
      <w:pPr>
        <w:pStyle w:val="Bullet1"/>
        <w:rPr>
          <w:ins w:id="112" w:author="Steve Guest" w:date="2012-03-21T08:25:00Z"/>
          <w:rFonts w:ascii="Times New Roman" w:hAnsi="Times New Roman" w:cs="Times New Roman"/>
          <w:spacing w:val="46"/>
          <w:sz w:val="24"/>
          <w:szCs w:val="24"/>
          <w:rPrChange w:id="113" w:author="Unknown">
            <w:rPr>
              <w:ins w:id="114" w:author="Steve Guest" w:date="2012-03-21T08:25:00Z"/>
              <w:rFonts w:cs="Times New Roman"/>
              <w:spacing w:val="46"/>
              <w:szCs w:val="24"/>
            </w:rPr>
          </w:rPrChange>
        </w:rPr>
      </w:pPr>
      <w:ins w:id="115" w:author="Steve Guest" w:date="2012-03-21T08:25:00Z">
        <w:r w:rsidRPr="00A51641">
          <w:rPr>
            <w:rFonts w:ascii="Times New Roman" w:hAnsi="Times New Roman" w:cs="Times New Roman"/>
            <w:sz w:val="24"/>
            <w:szCs w:val="24"/>
            <w:rPrChange w:id="116" w:author="Steve Guest" w:date="2012-03-21T08:27:00Z">
              <w:rPr>
                <w:rFonts w:ascii="Times New Roman" w:hAnsi="Times New Roman" w:cs="Times New Roman"/>
                <w:spacing w:val="8"/>
                <w:sz w:val="24"/>
                <w:szCs w:val="24"/>
                <w:lang w:eastAsia="zh-CN"/>
              </w:rPr>
            </w:rPrChange>
          </w:rPr>
          <w:t>Efficiency of vessel traffic movement;</w:t>
        </w:r>
      </w:ins>
    </w:p>
    <w:p w14:paraId="1F80BF2E" w14:textId="77777777" w:rsidR="00A51641" w:rsidRPr="00A51641" w:rsidRDefault="00A51641" w:rsidP="007B6EB5">
      <w:pPr>
        <w:pStyle w:val="Bullet1"/>
        <w:rPr>
          <w:ins w:id="117" w:author="Steve Guest" w:date="2012-03-21T08:25:00Z"/>
          <w:rFonts w:ascii="Times New Roman" w:hAnsi="Times New Roman" w:cs="Times New Roman"/>
          <w:spacing w:val="46"/>
          <w:sz w:val="24"/>
          <w:szCs w:val="24"/>
          <w:rPrChange w:id="118" w:author="Unknown">
            <w:rPr>
              <w:ins w:id="119" w:author="Steve Guest" w:date="2012-03-21T08:25:00Z"/>
              <w:rFonts w:cs="Times New Roman"/>
              <w:spacing w:val="46"/>
              <w:szCs w:val="24"/>
            </w:rPr>
          </w:rPrChange>
        </w:rPr>
      </w:pPr>
      <w:ins w:id="120" w:author="Steve Guest" w:date="2012-03-21T08:25:00Z">
        <w:r w:rsidRPr="00A51641">
          <w:rPr>
            <w:rFonts w:ascii="Times New Roman" w:hAnsi="Times New Roman" w:cs="Times New Roman"/>
            <w:sz w:val="24"/>
            <w:szCs w:val="24"/>
            <w:rPrChange w:id="121" w:author="Steve Guest" w:date="2012-03-21T08:27:00Z">
              <w:rPr>
                <w:rFonts w:ascii="Times New Roman" w:hAnsi="Times New Roman" w:cs="Times New Roman"/>
                <w:spacing w:val="8"/>
                <w:sz w:val="24"/>
                <w:szCs w:val="24"/>
                <w:lang w:eastAsia="zh-CN"/>
              </w:rPr>
            </w:rPrChange>
          </w:rPr>
          <w:t>Protection of the marine environment;</w:t>
        </w:r>
      </w:ins>
    </w:p>
    <w:p w14:paraId="2932FB73" w14:textId="77777777" w:rsidR="00A51641" w:rsidRPr="00A51641" w:rsidRDefault="00A51641" w:rsidP="007B6EB5">
      <w:pPr>
        <w:pStyle w:val="Bullet1"/>
        <w:rPr>
          <w:ins w:id="122" w:author="Steve Guest" w:date="2012-03-21T08:25:00Z"/>
          <w:rFonts w:ascii="Times New Roman" w:hAnsi="Times New Roman" w:cs="Times New Roman"/>
          <w:spacing w:val="46"/>
          <w:sz w:val="24"/>
          <w:szCs w:val="24"/>
          <w:rPrChange w:id="123" w:author="Unknown">
            <w:rPr>
              <w:ins w:id="124" w:author="Steve Guest" w:date="2012-03-21T08:25:00Z"/>
              <w:rFonts w:cs="Times New Roman"/>
              <w:spacing w:val="46"/>
              <w:szCs w:val="24"/>
            </w:rPr>
          </w:rPrChange>
        </w:rPr>
      </w:pPr>
      <w:ins w:id="125" w:author="Steve Guest" w:date="2012-03-21T08:25:00Z">
        <w:r w:rsidRPr="00A51641">
          <w:rPr>
            <w:rFonts w:ascii="Times New Roman" w:hAnsi="Times New Roman" w:cs="Times New Roman"/>
            <w:sz w:val="24"/>
            <w:szCs w:val="24"/>
            <w:rPrChange w:id="126" w:author="Steve Guest" w:date="2012-03-21T08:27:00Z">
              <w:rPr>
                <w:rFonts w:ascii="Times New Roman" w:hAnsi="Times New Roman" w:cs="Times New Roman"/>
                <w:spacing w:val="8"/>
                <w:sz w:val="24"/>
                <w:szCs w:val="24"/>
                <w:lang w:eastAsia="zh-CN"/>
              </w:rPr>
            </w:rPrChange>
          </w:rPr>
          <w:t>Supporting maritime security;</w:t>
        </w:r>
      </w:ins>
    </w:p>
    <w:p w14:paraId="23E541A9" w14:textId="77777777" w:rsidR="00A51641" w:rsidRPr="00A51641" w:rsidRDefault="00A51641" w:rsidP="007B6EB5">
      <w:pPr>
        <w:pStyle w:val="Bullet1"/>
        <w:rPr>
          <w:ins w:id="127" w:author="Steve Guest" w:date="2012-03-21T08:25:00Z"/>
          <w:rFonts w:ascii="Times New Roman" w:hAnsi="Times New Roman" w:cs="Times New Roman"/>
          <w:spacing w:val="46"/>
          <w:sz w:val="24"/>
          <w:szCs w:val="24"/>
          <w:rPrChange w:id="128" w:author="Unknown">
            <w:rPr>
              <w:ins w:id="129" w:author="Steve Guest" w:date="2012-03-21T08:25:00Z"/>
              <w:rFonts w:cs="Times New Roman"/>
              <w:spacing w:val="46"/>
              <w:szCs w:val="24"/>
            </w:rPr>
          </w:rPrChange>
        </w:rPr>
      </w:pPr>
      <w:ins w:id="130" w:author="Steve Guest" w:date="2012-03-21T08:25:00Z">
        <w:r w:rsidRPr="00A51641">
          <w:rPr>
            <w:rFonts w:ascii="Times New Roman" w:hAnsi="Times New Roman" w:cs="Times New Roman"/>
            <w:sz w:val="24"/>
            <w:szCs w:val="24"/>
            <w:rPrChange w:id="131" w:author="Steve Guest" w:date="2012-03-21T08:27:00Z">
              <w:rPr>
                <w:rFonts w:ascii="Times New Roman" w:hAnsi="Times New Roman" w:cs="Times New Roman"/>
                <w:spacing w:val="8"/>
                <w:sz w:val="24"/>
                <w:szCs w:val="24"/>
                <w:lang w:eastAsia="zh-CN"/>
              </w:rPr>
            </w:rPrChange>
          </w:rPr>
          <w:t>Supporting law enforcement; and</w:t>
        </w:r>
      </w:ins>
    </w:p>
    <w:p w14:paraId="2D14A82E" w14:textId="77777777" w:rsidR="00A51641" w:rsidRDefault="00A51641" w:rsidP="00E84FB9">
      <w:pPr>
        <w:pStyle w:val="Bullet1"/>
        <w:rPr>
          <w:ins w:id="132" w:author="Steve Guest" w:date="2012-03-21T08:31:00Z"/>
          <w:rFonts w:ascii="Times New Roman" w:hAnsi="Times New Roman" w:cs="Times New Roman"/>
          <w:spacing w:val="46"/>
          <w:sz w:val="24"/>
          <w:szCs w:val="24"/>
        </w:rPr>
      </w:pPr>
      <w:ins w:id="133" w:author="Steve Guest" w:date="2012-03-21T08:25:00Z">
        <w:r w:rsidRPr="00A51641">
          <w:rPr>
            <w:rFonts w:ascii="Times New Roman" w:hAnsi="Times New Roman" w:cs="Times New Roman"/>
            <w:sz w:val="24"/>
            <w:szCs w:val="24"/>
            <w:rPrChange w:id="134" w:author="Steve Guest" w:date="2012-03-21T08:27:00Z">
              <w:rPr>
                <w:rFonts w:ascii="Times New Roman" w:hAnsi="Times New Roman" w:cs="Times New Roman"/>
                <w:spacing w:val="8"/>
                <w:sz w:val="24"/>
                <w:szCs w:val="24"/>
                <w:lang w:eastAsia="zh-CN"/>
              </w:rPr>
            </w:rPrChange>
          </w:rPr>
          <w:t>Protection of adjacent communities and infrastructure.</w:t>
        </w:r>
      </w:ins>
    </w:p>
    <w:p w14:paraId="0C84BC40" w14:textId="77777777" w:rsidR="00A51641" w:rsidRPr="00A51641" w:rsidRDefault="00A51641" w:rsidP="00E84FB9">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135" w:author="Steve Guest" w:date="2012-03-21T08:31:00Z"/>
          <w:highlight w:val="yellow"/>
          <w:rPrChange w:id="136" w:author="Unknown">
            <w:rPr>
              <w:ins w:id="137" w:author="Steve Guest" w:date="2012-03-21T08:31:00Z"/>
            </w:rPr>
          </w:rPrChange>
        </w:rPr>
      </w:pPr>
      <w:ins w:id="138" w:author="VTSProgram" w:date="2012-03-22T06:40:00Z">
        <w:r w:rsidRPr="00A51641">
          <w:rPr>
            <w:highlight w:val="yellow"/>
            <w:rPrChange w:id="139" w:author="VTSProgram" w:date="2012-03-22T06:43:00Z">
              <w:rPr>
                <w:rFonts w:ascii="Times New Roman" w:hAnsi="Times New Roman"/>
                <w:b w:val="0"/>
              </w:rPr>
            </w:rPrChange>
          </w:rPr>
          <w:t xml:space="preserve">Types of </w:t>
        </w:r>
      </w:ins>
      <w:ins w:id="140" w:author="VTSProgram" w:date="2012-03-22T06:41:00Z">
        <w:r w:rsidRPr="00A51641">
          <w:rPr>
            <w:highlight w:val="yellow"/>
            <w:rPrChange w:id="141" w:author="VTSProgram" w:date="2012-03-22T06:43:00Z">
              <w:rPr>
                <w:rFonts w:ascii="Times New Roman" w:hAnsi="Times New Roman"/>
                <w:b w:val="0"/>
              </w:rPr>
            </w:rPrChange>
          </w:rPr>
          <w:t>VTS s</w:t>
        </w:r>
      </w:ins>
      <w:ins w:id="142" w:author="VTSProgram" w:date="2012-03-22T06:40:00Z">
        <w:r w:rsidRPr="00A51641">
          <w:rPr>
            <w:highlight w:val="yellow"/>
            <w:rPrChange w:id="143" w:author="VTSProgram" w:date="2012-03-22T06:43:00Z">
              <w:rPr>
                <w:rFonts w:ascii="Times New Roman" w:hAnsi="Times New Roman"/>
                <w:b w:val="0"/>
              </w:rPr>
            </w:rPrChange>
          </w:rPr>
          <w:t>ervices</w:t>
        </w:r>
      </w:ins>
      <w:ins w:id="144" w:author="Steve Guest" w:date="2012-03-21T08:31:00Z">
        <w:del w:id="145" w:author="VTSProgram" w:date="2012-03-22T06:40:00Z">
          <w:r w:rsidRPr="00A51641">
            <w:rPr>
              <w:highlight w:val="yellow"/>
              <w:rPrChange w:id="146" w:author="VTSProgram" w:date="2012-03-22T06:43:00Z">
                <w:rPr>
                  <w:rFonts w:ascii="Times New Roman" w:hAnsi="Times New Roman"/>
                  <w:b w:val="0"/>
                </w:rPr>
              </w:rPrChange>
            </w:rPr>
            <w:delText>Overview of VTS types</w:delText>
          </w:r>
        </w:del>
      </w:ins>
    </w:p>
    <w:p w14:paraId="5B36A2AD" w14:textId="77777777" w:rsidR="00A51641" w:rsidRDefault="00A51641">
      <w:pPr>
        <w:pStyle w:val="Bullet1"/>
        <w:numPr>
          <w:ilvl w:val="0"/>
          <w:numId w:val="0"/>
        </w:numPr>
        <w:ind w:left="567"/>
        <w:rPr>
          <w:ins w:id="147" w:author="VTSProgram" w:date="2012-03-22T09:54:00Z"/>
        </w:rPr>
        <w:pPrChange w:id="148" w:author="Steve Guest" w:date="2012-03-21T08:31:00Z">
          <w:pPr>
            <w:pStyle w:val="Bullet1"/>
          </w:pPr>
        </w:pPrChange>
      </w:pPr>
    </w:p>
    <w:p w14:paraId="5A0BAA9D" w14:textId="0A29B4C8" w:rsidR="00A51641" w:rsidRDefault="00FF71AE">
      <w:pPr>
        <w:ind w:left="360"/>
        <w:rPr>
          <w:ins w:id="149" w:author="VTSProgram" w:date="2012-03-22T09:54:00Z"/>
        </w:rPr>
        <w:pPrChange w:id="150" w:author="VTSProgram" w:date="2012-03-22T09:55:00Z">
          <w:pPr/>
        </w:pPrChange>
      </w:pPr>
      <w:r>
        <w:rPr>
          <w:noProof/>
          <w:lang w:val="en-US"/>
        </w:rPr>
        <w:lastRenderedPageBreak/>
        <mc:AlternateContent>
          <mc:Choice Requires="wpg">
            <w:drawing>
              <wp:inline distT="0" distB="0" distL="0" distR="0" wp14:anchorId="62CFBCE9" wp14:editId="54C7A59F">
                <wp:extent cx="5367020" cy="5829935"/>
                <wp:effectExtent l="0" t="0" r="17780" b="37465"/>
                <wp:docPr id="832"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67020" cy="5829935"/>
                          <a:chOff x="-362415" y="-144966"/>
                          <a:chExt cx="5367169" cy="5830195"/>
                        </a:xfrm>
                      </wpg:grpSpPr>
                      <wps:wsp>
                        <wps:cNvPr id="833" name="AutoShape 626"/>
                        <wps:cNvSpPr>
                          <a:spLocks noChangeAspect="1" noChangeArrowheads="1" noTextEdit="1"/>
                        </wps:cNvSpPr>
                        <wps:spPr bwMode="auto">
                          <a:xfrm>
                            <a:off x="-362415" y="-144966"/>
                            <a:ext cx="5040630" cy="5830195"/>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06470E8" w14:textId="77777777" w:rsidR="004A0B59" w:rsidRDefault="004A0B59" w:rsidP="00E84FB9">
                              <w:pPr>
                                <w:pStyle w:val="NormalWeb"/>
                                <w:spacing w:before="0" w:beforeAutospacing="0" w:after="120" w:afterAutospacing="0" w:line="240" w:lineRule="exact"/>
                                <w:jc w:val="center"/>
                              </w:pPr>
                              <w:r w:rsidRPr="008342F5">
                                <w:rPr>
                                  <w:rFonts w:eastAsia="PMingLiU" w:cs="Times New Roman"/>
                                  <w:b/>
                                  <w:bCs/>
                                  <w:color w:val="000000"/>
                                  <w:kern w:val="2"/>
                                  <w:sz w:val="18"/>
                                  <w:szCs w:val="18"/>
                                  <w:lang w:val="en-US"/>
                                </w:rPr>
                                <w:t>Vessel Traffic Services</w:t>
                              </w:r>
                            </w:p>
                          </w:txbxContent>
                        </wps:txbx>
                        <wps:bodyPr rot="0" vert="horz" wrap="square" lIns="91440" tIns="45720" rIns="91440" bIns="45720" anchor="t" anchorCtr="0" upright="1">
                          <a:noAutofit/>
                        </wps:bodyPr>
                      </wps:wsp>
                      <wps:wsp>
                        <wps:cNvPr id="834" name="Text Box 627"/>
                        <wps:cNvSpPr txBox="1">
                          <a:spLocks noChangeAspect="1" noChangeArrowheads="1"/>
                        </wps:cNvSpPr>
                        <wps:spPr bwMode="auto">
                          <a:xfrm>
                            <a:off x="1647323" y="339060"/>
                            <a:ext cx="1159405" cy="417137"/>
                          </a:xfrm>
                          <a:prstGeom prst="rect">
                            <a:avLst/>
                          </a:prstGeom>
                          <a:solidFill>
                            <a:srgbClr val="FFFFFF"/>
                          </a:solidFill>
                          <a:ln w="19050">
                            <a:solidFill>
                              <a:srgbClr val="000000"/>
                            </a:solidFill>
                            <a:miter lim="800000"/>
                            <a:headEnd/>
                            <a:tailEnd/>
                          </a:ln>
                        </wps:spPr>
                        <wps:txbx>
                          <w:txbxContent>
                            <w:p w14:paraId="503B2ADE" w14:textId="77777777" w:rsidR="004A0B59" w:rsidRDefault="004A0B59" w:rsidP="005E0499">
                              <w:pPr>
                                <w:pStyle w:val="NormalWeb"/>
                                <w:spacing w:before="0" w:beforeAutospacing="0" w:after="120" w:afterAutospacing="0" w:line="240" w:lineRule="exact"/>
                                <w:jc w:val="center"/>
                              </w:pPr>
                              <w:r w:rsidRPr="008342F5">
                                <w:rPr>
                                  <w:rFonts w:eastAsia="PMingLiU" w:cs="Times New Roman"/>
                                  <w:b/>
                                  <w:bCs/>
                                  <w:color w:val="000000"/>
                                  <w:kern w:val="2"/>
                                  <w:sz w:val="18"/>
                                  <w:szCs w:val="18"/>
                                  <w:lang w:val="en-US"/>
                                </w:rPr>
                                <w:t>Vessel Traffic Services</w:t>
                              </w:r>
                            </w:p>
                          </w:txbxContent>
                        </wps:txbx>
                        <wps:bodyPr rot="0" vert="horz" wrap="square" lIns="91440" tIns="45720" rIns="91440" bIns="45720" anchor="t" anchorCtr="0" upright="1">
                          <a:noAutofit/>
                        </wps:bodyPr>
                      </wps:wsp>
                      <wps:wsp>
                        <wps:cNvPr id="835" name="Text Box 628"/>
                        <wps:cNvSpPr txBox="1">
                          <a:spLocks noChangeAspect="1" noChangeArrowheads="1"/>
                        </wps:cNvSpPr>
                        <wps:spPr bwMode="auto">
                          <a:xfrm>
                            <a:off x="4134752" y="756163"/>
                            <a:ext cx="870002" cy="1245480"/>
                          </a:xfrm>
                          <a:prstGeom prst="rect">
                            <a:avLst/>
                          </a:prstGeom>
                          <a:solidFill>
                            <a:srgbClr val="FFFFFF"/>
                          </a:solidFill>
                          <a:ln w="19050">
                            <a:solidFill>
                              <a:srgbClr val="000000"/>
                            </a:solidFill>
                            <a:miter lim="800000"/>
                            <a:headEnd/>
                            <a:tailEnd/>
                          </a:ln>
                        </wps:spPr>
                        <wps:txbx>
                          <w:txbxContent>
                            <w:p w14:paraId="55297453" w14:textId="77777777" w:rsidR="004A0B59" w:rsidRDefault="004A0B59" w:rsidP="005E0499">
                              <w:pPr>
                                <w:pStyle w:val="NormalWeb"/>
                                <w:spacing w:before="0" w:beforeAutospacing="0" w:after="120" w:afterAutospacing="0" w:line="240" w:lineRule="exact"/>
                                <w:jc w:val="center"/>
                              </w:pPr>
                              <w:r w:rsidRPr="008342F5">
                                <w:rPr>
                                  <w:rFonts w:eastAsia="PMingLiU" w:cs="Times New Roman"/>
                                  <w:color w:val="000000"/>
                                  <w:kern w:val="2"/>
                                  <w:sz w:val="18"/>
                                  <w:szCs w:val="18"/>
                                  <w:lang w:val="en-US"/>
                                </w:rPr>
                                <w:t>Local Port Services</w:t>
                              </w:r>
                            </w:p>
                          </w:txbxContent>
                        </wps:txbx>
                        <wps:bodyPr rot="0" vert="horz" wrap="square" lIns="91440" tIns="45720" rIns="91440" bIns="45720" anchor="t" anchorCtr="0" upright="1">
                          <a:noAutofit/>
                        </wps:bodyPr>
                      </wps:wsp>
                      <wps:wsp>
                        <wps:cNvPr id="836" name="Text Box 629"/>
                        <wps:cNvSpPr txBox="1">
                          <a:spLocks noChangeAspect="1" noChangeArrowheads="1"/>
                        </wps:cNvSpPr>
                        <wps:spPr bwMode="auto">
                          <a:xfrm>
                            <a:off x="908868" y="2303292"/>
                            <a:ext cx="807218" cy="574739"/>
                          </a:xfrm>
                          <a:prstGeom prst="rect">
                            <a:avLst/>
                          </a:prstGeom>
                          <a:solidFill>
                            <a:srgbClr val="FFFFFF"/>
                          </a:solidFill>
                          <a:ln w="19050">
                            <a:solidFill>
                              <a:srgbClr val="000080"/>
                            </a:solidFill>
                            <a:miter lim="800000"/>
                            <a:headEnd/>
                            <a:tailEnd/>
                          </a:ln>
                        </wps:spPr>
                        <wps:txbx>
                          <w:txbxContent>
                            <w:p w14:paraId="386E3AB0" w14:textId="77777777" w:rsidR="004A0B59" w:rsidRDefault="004A0B59" w:rsidP="005E0499">
                              <w:pPr>
                                <w:pStyle w:val="NormalWeb"/>
                                <w:tabs>
                                  <w:tab w:val="left" w:pos="11199"/>
                                </w:tabs>
                                <w:spacing w:before="0" w:beforeAutospacing="0" w:after="0" w:afterAutospacing="0" w:line="240" w:lineRule="exact"/>
                                <w:jc w:val="center"/>
                              </w:pPr>
                              <w:r w:rsidRPr="008342F5">
                                <w:rPr>
                                  <w:rFonts w:cs="Times New Roman"/>
                                  <w:color w:val="0000FF"/>
                                  <w:kern w:val="2"/>
                                  <w:sz w:val="16"/>
                                  <w:szCs w:val="16"/>
                                </w:rPr>
                                <w:t>Traffic</w:t>
                              </w:r>
                            </w:p>
                            <w:p w14:paraId="77CE4315" w14:textId="77777777" w:rsidR="004A0B59" w:rsidRDefault="004A0B59" w:rsidP="005E0499">
                              <w:pPr>
                                <w:pStyle w:val="NormalWeb"/>
                                <w:tabs>
                                  <w:tab w:val="left" w:pos="11199"/>
                                </w:tabs>
                                <w:spacing w:before="0" w:beforeAutospacing="0" w:after="0" w:afterAutospacing="0" w:line="240" w:lineRule="exact"/>
                                <w:jc w:val="center"/>
                              </w:pPr>
                              <w:r w:rsidRPr="008342F5">
                                <w:rPr>
                                  <w:rFonts w:cs="Times New Roman"/>
                                  <w:color w:val="0000FF"/>
                                  <w:kern w:val="2"/>
                                  <w:sz w:val="16"/>
                                  <w:szCs w:val="16"/>
                                </w:rPr>
                                <w:t>Organization</w:t>
                              </w:r>
                            </w:p>
                            <w:p w14:paraId="3EF071F8" w14:textId="77777777" w:rsidR="004A0B59" w:rsidRDefault="004A0B59" w:rsidP="005E0499">
                              <w:pPr>
                                <w:pStyle w:val="NormalWeb"/>
                                <w:tabs>
                                  <w:tab w:val="left" w:pos="11199"/>
                                </w:tabs>
                                <w:spacing w:before="0" w:beforeAutospacing="0" w:after="0" w:afterAutospacing="0" w:line="240" w:lineRule="exact"/>
                                <w:jc w:val="center"/>
                              </w:pPr>
                              <w:r w:rsidRPr="008342F5">
                                <w:rPr>
                                  <w:rFonts w:cs="Times New Roman"/>
                                  <w:color w:val="0000FF"/>
                                  <w:kern w:val="2"/>
                                  <w:sz w:val="16"/>
                                  <w:szCs w:val="16"/>
                                </w:rPr>
                                <w:t>Service</w:t>
                              </w:r>
                            </w:p>
                          </w:txbxContent>
                        </wps:txbx>
                        <wps:bodyPr rot="0" vert="horz" wrap="square" lIns="91440" tIns="45720" rIns="91440" bIns="45720" anchor="t" anchorCtr="0" upright="1">
                          <a:noAutofit/>
                        </wps:bodyPr>
                      </wps:wsp>
                      <wps:wsp>
                        <wps:cNvPr id="837" name="Text Box 630"/>
                        <wps:cNvSpPr txBox="1">
                          <a:spLocks noChangeAspect="1" noChangeArrowheads="1"/>
                        </wps:cNvSpPr>
                        <wps:spPr bwMode="auto">
                          <a:xfrm>
                            <a:off x="1828499" y="2303292"/>
                            <a:ext cx="765363" cy="574739"/>
                          </a:xfrm>
                          <a:prstGeom prst="rect">
                            <a:avLst/>
                          </a:prstGeom>
                          <a:solidFill>
                            <a:srgbClr val="FFFFFF"/>
                          </a:solidFill>
                          <a:ln w="19050">
                            <a:solidFill>
                              <a:srgbClr val="000000"/>
                            </a:solidFill>
                            <a:miter lim="800000"/>
                            <a:headEnd/>
                            <a:tailEnd/>
                          </a:ln>
                        </wps:spPr>
                        <wps:txbx>
                          <w:txbxContent>
                            <w:p w14:paraId="22DE96B6" w14:textId="77777777" w:rsidR="004A0B59" w:rsidRDefault="004A0B59" w:rsidP="005E0499">
                              <w:pPr>
                                <w:pStyle w:val="NormalWeb"/>
                                <w:spacing w:before="0" w:beforeAutospacing="0" w:after="0" w:afterAutospacing="0" w:line="240" w:lineRule="exact"/>
                                <w:jc w:val="center"/>
                              </w:pPr>
                              <w:r w:rsidRPr="008342F5">
                                <w:rPr>
                                  <w:rFonts w:cs="Times New Roman"/>
                                  <w:color w:val="000000"/>
                                  <w:kern w:val="2"/>
                                  <w:sz w:val="16"/>
                                  <w:szCs w:val="16"/>
                                </w:rPr>
                                <w:t>Information Service</w:t>
                              </w:r>
                            </w:p>
                          </w:txbxContent>
                        </wps:txbx>
                        <wps:bodyPr rot="0" vert="horz" wrap="square" lIns="91440" tIns="45720" rIns="91440" bIns="45720" anchor="t" anchorCtr="0" upright="1">
                          <a:noAutofit/>
                        </wps:bodyPr>
                      </wps:wsp>
                      <wps:wsp>
                        <wps:cNvPr id="838" name="Text Box 631"/>
                        <wps:cNvSpPr txBox="1">
                          <a:spLocks noChangeAspect="1" noChangeArrowheads="1"/>
                        </wps:cNvSpPr>
                        <wps:spPr bwMode="auto">
                          <a:xfrm>
                            <a:off x="2780419" y="2301846"/>
                            <a:ext cx="878971" cy="571124"/>
                          </a:xfrm>
                          <a:prstGeom prst="rect">
                            <a:avLst/>
                          </a:prstGeom>
                          <a:solidFill>
                            <a:srgbClr val="FFFFFF"/>
                          </a:solidFill>
                          <a:ln w="19050">
                            <a:solidFill>
                              <a:srgbClr val="000000"/>
                            </a:solidFill>
                            <a:miter lim="800000"/>
                            <a:headEnd/>
                            <a:tailEnd/>
                          </a:ln>
                        </wps:spPr>
                        <wps:txbx>
                          <w:txbxContent>
                            <w:p w14:paraId="07828F7F" w14:textId="77777777" w:rsidR="004A0B59" w:rsidRDefault="004A0B59" w:rsidP="005E0499">
                              <w:pPr>
                                <w:pStyle w:val="NormalWeb"/>
                                <w:spacing w:before="0" w:beforeAutospacing="0" w:after="0" w:afterAutospacing="0" w:line="240" w:lineRule="exact"/>
                                <w:jc w:val="center"/>
                              </w:pPr>
                              <w:r w:rsidRPr="008342F5">
                                <w:rPr>
                                  <w:rFonts w:eastAsia="PMingLiU" w:cs="Times New Roman"/>
                                  <w:color w:val="FF0000"/>
                                  <w:kern w:val="2"/>
                                  <w:sz w:val="16"/>
                                  <w:szCs w:val="16"/>
                                  <w:lang w:val="en-US"/>
                                </w:rPr>
                                <w:t>Navigational Assistance Service</w:t>
                              </w:r>
                            </w:p>
                          </w:txbxContent>
                        </wps:txbx>
                        <wps:bodyPr rot="0" vert="horz" wrap="square" lIns="91440" tIns="45720" rIns="91440" bIns="45720" anchor="t" anchorCtr="0" upright="1">
                          <a:noAutofit/>
                        </wps:bodyPr>
                      </wps:wsp>
                      <wps:wsp>
                        <wps:cNvPr id="839" name="Text Box 632"/>
                        <wps:cNvSpPr txBox="1">
                          <a:spLocks noChangeAspect="1" noChangeArrowheads="1"/>
                        </wps:cNvSpPr>
                        <wps:spPr bwMode="auto">
                          <a:xfrm>
                            <a:off x="823961" y="840781"/>
                            <a:ext cx="2762480" cy="691855"/>
                          </a:xfrm>
                          <a:prstGeom prst="rect">
                            <a:avLst/>
                          </a:prstGeom>
                          <a:solidFill>
                            <a:srgbClr val="FFFFFF"/>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14:paraId="2770F877" w14:textId="77777777" w:rsidR="004A0B59" w:rsidRDefault="004A0B59" w:rsidP="005E0499">
                              <w:pPr>
                                <w:pStyle w:val="NormalWeb"/>
                                <w:spacing w:before="0" w:beforeAutospacing="0" w:after="0" w:afterAutospacing="0" w:line="300" w:lineRule="exact"/>
                                <w:jc w:val="both"/>
                              </w:pPr>
                              <w:r w:rsidRPr="008342F5">
                                <w:rPr>
                                  <w:rFonts w:cs="Times New Roman"/>
                                  <w:color w:val="000000"/>
                                  <w:kern w:val="2"/>
                                  <w:sz w:val="16"/>
                                  <w:szCs w:val="16"/>
                                </w:rPr>
                                <w:t xml:space="preserve">                            Safe use of the waterway</w:t>
                              </w:r>
                            </w:p>
                            <w:p w14:paraId="33F8B457" w14:textId="77777777" w:rsidR="004A0B59" w:rsidRDefault="004A0B59" w:rsidP="005E0499">
                              <w:pPr>
                                <w:pStyle w:val="NormalWeb"/>
                                <w:spacing w:before="0" w:beforeAutospacing="0" w:after="0" w:afterAutospacing="0" w:line="300" w:lineRule="exact"/>
                                <w:jc w:val="both"/>
                              </w:pPr>
                              <w:r w:rsidRPr="008342F5">
                                <w:rPr>
                                  <w:rFonts w:cs="Times New Roman"/>
                                  <w:color w:val="000000"/>
                                  <w:kern w:val="2"/>
                                  <w:sz w:val="16"/>
                                  <w:szCs w:val="16"/>
                                </w:rPr>
                                <w:t xml:space="preserve">                        Efficiency of traffic movement</w:t>
                              </w:r>
                            </w:p>
                            <w:p w14:paraId="672B2F8A" w14:textId="77777777" w:rsidR="004A0B59" w:rsidRDefault="004A0B59" w:rsidP="005E0499">
                              <w:pPr>
                                <w:pStyle w:val="NormalWeb"/>
                                <w:spacing w:before="0" w:beforeAutospacing="0" w:after="0" w:afterAutospacing="0" w:line="300" w:lineRule="exact"/>
                                <w:jc w:val="center"/>
                              </w:pPr>
                              <w:r w:rsidRPr="008342F5">
                                <w:rPr>
                                  <w:rFonts w:cs="Times New Roman"/>
                                  <w:color w:val="000000"/>
                                  <w:kern w:val="2"/>
                                  <w:sz w:val="16"/>
                                  <w:szCs w:val="16"/>
                                </w:rPr>
                                <w:t>Protection of the marine and adjacent environment</w:t>
                              </w:r>
                            </w:p>
                          </w:txbxContent>
                        </wps:txbx>
                        <wps:bodyPr rot="0" vert="horz" wrap="square" lIns="91440" tIns="45720" rIns="91440" bIns="45720" anchor="t" anchorCtr="0" upright="1">
                          <a:noAutofit/>
                        </wps:bodyPr>
                      </wps:wsp>
                      <wps:wsp>
                        <wps:cNvPr id="840" name="AutoShape 633"/>
                        <wps:cNvCnPr>
                          <a:cxnSpLocks noChangeAspect="1" noChangeShapeType="1"/>
                        </wps:cNvCnPr>
                        <wps:spPr bwMode="auto">
                          <a:xfrm>
                            <a:off x="2205201" y="1532636"/>
                            <a:ext cx="5979" cy="770656"/>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41" name="Line 634"/>
                        <wps:cNvCnPr/>
                        <wps:spPr bwMode="auto">
                          <a:xfrm flipH="1">
                            <a:off x="1312477" y="1532636"/>
                            <a:ext cx="334846" cy="770656"/>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42" name="Line 635"/>
                        <wps:cNvCnPr/>
                        <wps:spPr bwMode="auto">
                          <a:xfrm>
                            <a:off x="2755305" y="1532636"/>
                            <a:ext cx="464599" cy="76921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43" name="Line 636"/>
                        <wps:cNvCnPr/>
                        <wps:spPr bwMode="auto">
                          <a:xfrm>
                            <a:off x="4031308" y="167722"/>
                            <a:ext cx="0" cy="5492772"/>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844" name="Text Box 637"/>
                        <wps:cNvSpPr txBox="1">
                          <a:spLocks noChangeAspect="1" noChangeArrowheads="1"/>
                        </wps:cNvSpPr>
                        <wps:spPr bwMode="auto">
                          <a:xfrm>
                            <a:off x="1052971" y="3394783"/>
                            <a:ext cx="2506562" cy="441236"/>
                          </a:xfrm>
                          <a:prstGeom prst="rect">
                            <a:avLst/>
                          </a:prstGeom>
                          <a:solidFill>
                            <a:srgbClr val="FFFFFF"/>
                          </a:solidFill>
                          <a:ln w="19050">
                            <a:solidFill>
                              <a:srgbClr val="000000"/>
                            </a:solidFill>
                            <a:miter lim="800000"/>
                            <a:headEnd/>
                            <a:tailEnd/>
                          </a:ln>
                        </wps:spPr>
                        <wps:linkedTxbx id="25" seq="1"/>
                        <wps:bodyPr rot="0" vert="horz" wrap="square" lIns="91440" tIns="45720" rIns="91440" bIns="45720" anchor="t" anchorCtr="0" upright="1">
                          <a:noAutofit/>
                        </wps:bodyPr>
                      </wps:wsp>
                      <wps:wsp>
                        <wps:cNvPr id="845" name="Line 638"/>
                        <wps:cNvCnPr/>
                        <wps:spPr bwMode="auto">
                          <a:xfrm>
                            <a:off x="3221100" y="2872970"/>
                            <a:ext cx="598" cy="514012"/>
                          </a:xfrm>
                          <a:prstGeom prst="line">
                            <a:avLst/>
                          </a:prstGeom>
                          <a:noFill/>
                          <a:ln w="19050">
                            <a:solidFill>
                              <a:srgbClr val="FF0000"/>
                            </a:solidFill>
                            <a:round/>
                            <a:headEnd/>
                            <a:tailEnd type="triangle" w="med" len="med"/>
                          </a:ln>
                          <a:extLst>
                            <a:ext uri="{909E8E84-426E-40dd-AFC4-6F175D3DCCD1}">
                              <a14:hiddenFill xmlns:a14="http://schemas.microsoft.com/office/drawing/2010/main">
                                <a:noFill/>
                              </a14:hiddenFill>
                            </a:ext>
                          </a:extLst>
                        </wps:spPr>
                        <wps:bodyPr/>
                      </wps:wsp>
                      <wps:wsp>
                        <wps:cNvPr id="846" name="Line 639"/>
                        <wps:cNvCnPr/>
                        <wps:spPr bwMode="auto">
                          <a:xfrm>
                            <a:off x="2211180" y="2878031"/>
                            <a:ext cx="598" cy="511843"/>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47" name="Line 640"/>
                        <wps:cNvCnPr/>
                        <wps:spPr bwMode="auto">
                          <a:xfrm>
                            <a:off x="1358519" y="2878031"/>
                            <a:ext cx="598" cy="511843"/>
                          </a:xfrm>
                          <a:prstGeom prst="line">
                            <a:avLst/>
                          </a:prstGeom>
                          <a:noFill/>
                          <a:ln w="19050">
                            <a:solidFill>
                              <a:srgbClr val="000080"/>
                            </a:solidFill>
                            <a:round/>
                            <a:headEnd/>
                            <a:tailEnd type="triangle" w="med" len="med"/>
                          </a:ln>
                          <a:extLst>
                            <a:ext uri="{909E8E84-426E-40dd-AFC4-6F175D3DCCD1}">
                              <a14:hiddenFill xmlns:a14="http://schemas.microsoft.com/office/drawing/2010/main">
                                <a:noFill/>
                              </a14:hiddenFill>
                            </a:ext>
                          </a:extLst>
                        </wps:spPr>
                        <wps:bodyPr/>
                      </wps:wsp>
                      <wps:wsp>
                        <wps:cNvPr id="848" name="Text Box 641"/>
                        <wps:cNvSpPr txBox="1">
                          <a:spLocks noChangeAspect="1" noChangeArrowheads="1"/>
                        </wps:cNvSpPr>
                        <wps:spPr bwMode="auto">
                          <a:xfrm>
                            <a:off x="4143721" y="2303292"/>
                            <a:ext cx="765363" cy="430150"/>
                          </a:xfrm>
                          <a:prstGeom prst="rect">
                            <a:avLst/>
                          </a:prstGeom>
                          <a:solidFill>
                            <a:srgbClr val="FFFFFF"/>
                          </a:solidFill>
                          <a:ln w="19050">
                            <a:solidFill>
                              <a:srgbClr val="008000"/>
                            </a:solidFill>
                            <a:miter lim="800000"/>
                            <a:headEnd/>
                            <a:tailEnd/>
                          </a:ln>
                        </wps:spPr>
                        <wps:txbx>
                          <w:txbxContent>
                            <w:p w14:paraId="48B4C04B" w14:textId="77777777" w:rsidR="004A0B59" w:rsidRDefault="004A0B59" w:rsidP="005E0499">
                              <w:pPr>
                                <w:pStyle w:val="NormalWeb"/>
                                <w:spacing w:before="0" w:beforeAutospacing="0" w:after="0" w:afterAutospacing="0" w:line="240" w:lineRule="exact"/>
                                <w:jc w:val="center"/>
                              </w:pPr>
                              <w:r w:rsidRPr="008342F5">
                                <w:rPr>
                                  <w:rFonts w:cs="Times New Roman"/>
                                  <w:b/>
                                  <w:bCs/>
                                  <w:color w:val="008000"/>
                                  <w:kern w:val="2"/>
                                  <w:sz w:val="18"/>
                                  <w:szCs w:val="18"/>
                                </w:rPr>
                                <w:t>Local Port Service</w:t>
                              </w:r>
                            </w:p>
                          </w:txbxContent>
                        </wps:txbx>
                        <wps:bodyPr rot="0" vert="horz" wrap="square" lIns="91440" tIns="45720" rIns="91440" bIns="45720" anchor="t" anchorCtr="0" upright="1">
                          <a:noAutofit/>
                        </wps:bodyPr>
                      </wps:wsp>
                      <wps:wsp>
                        <wps:cNvPr id="849" name="Text Box 642"/>
                        <wps:cNvSpPr txBox="1">
                          <a:spLocks noChangeAspect="1" noChangeArrowheads="1"/>
                        </wps:cNvSpPr>
                        <wps:spPr bwMode="auto">
                          <a:xfrm>
                            <a:off x="718960" y="4520006"/>
                            <a:ext cx="1293343" cy="1060488"/>
                          </a:xfrm>
                          <a:prstGeom prst="rect">
                            <a:avLst/>
                          </a:prstGeom>
                          <a:solidFill>
                            <a:srgbClr val="FFFFFF"/>
                          </a:solidFill>
                          <a:ln>
                            <a:noFill/>
                          </a:ln>
                          <a:extLst>
                            <a:ext uri="{91240B29-F687-4f45-9708-019B960494DF}">
                              <a14:hiddenLine xmlns:a14="http://schemas.microsoft.com/office/drawing/2010/main" w="19050">
                                <a:solidFill>
                                  <a:srgbClr val="000080"/>
                                </a:solidFill>
                                <a:miter lim="800000"/>
                                <a:headEnd/>
                                <a:tailEnd/>
                              </a14:hiddenLine>
                            </a:ext>
                          </a:extLst>
                        </wps:spPr>
                        <wps:txbx>
                          <w:txbxContent>
                            <w:p w14:paraId="4F80462B" w14:textId="77777777" w:rsidR="004A0B59" w:rsidRDefault="004A0B59" w:rsidP="005E0499">
                              <w:pPr>
                                <w:pStyle w:val="NormalWeb"/>
                                <w:spacing w:before="0" w:beforeAutospacing="0" w:after="0" w:afterAutospacing="0" w:line="300" w:lineRule="exact"/>
                                <w:jc w:val="center"/>
                              </w:pPr>
                              <w:r w:rsidRPr="008342F5">
                                <w:rPr>
                                  <w:rFonts w:cs="Times New Roman"/>
                                  <w:b/>
                                  <w:bCs/>
                                  <w:color w:val="000080"/>
                                  <w:kern w:val="2"/>
                                  <w:sz w:val="16"/>
                                  <w:szCs w:val="16"/>
                                </w:rPr>
                                <w:t xml:space="preserve">Providing Traffic: </w:t>
                              </w:r>
                            </w:p>
                            <w:p w14:paraId="0710D184" w14:textId="77777777" w:rsidR="004A0B59" w:rsidRDefault="004A0B59" w:rsidP="005E0499">
                              <w:pPr>
                                <w:pStyle w:val="NormalWeb"/>
                                <w:spacing w:before="0" w:beforeAutospacing="0" w:after="0" w:afterAutospacing="0" w:line="240" w:lineRule="exact"/>
                                <w:jc w:val="center"/>
                              </w:pPr>
                            </w:p>
                            <w:p w14:paraId="2B426C07" w14:textId="77777777" w:rsidR="004A0B59" w:rsidRPr="008342F5" w:rsidRDefault="004A0B59" w:rsidP="005E0499">
                              <w:pPr>
                                <w:pStyle w:val="NormalWeb"/>
                                <w:spacing w:before="0" w:beforeAutospacing="0" w:after="0" w:afterAutospacing="0" w:line="240" w:lineRule="exact"/>
                                <w:jc w:val="center"/>
                                <w:rPr>
                                  <w:rFonts w:cs="Times New Roman"/>
                                  <w:b/>
                                  <w:bCs/>
                                  <w:color w:val="000080"/>
                                  <w:kern w:val="2"/>
                                  <w:sz w:val="16"/>
                                  <w:szCs w:val="16"/>
                                </w:rPr>
                              </w:pPr>
                              <w:r w:rsidRPr="008342F5">
                                <w:rPr>
                                  <w:rFonts w:cs="Times New Roman"/>
                                  <w:b/>
                                  <w:bCs/>
                                  <w:color w:val="000080"/>
                                  <w:kern w:val="2"/>
                                  <w:sz w:val="16"/>
                                  <w:szCs w:val="16"/>
                                </w:rPr>
                                <w:t>INFORMATION</w:t>
                              </w:r>
                            </w:p>
                            <w:p w14:paraId="2E370F6D" w14:textId="77777777" w:rsidR="004A0B59" w:rsidRDefault="004A0B59" w:rsidP="005E0499">
                              <w:pPr>
                                <w:pStyle w:val="NormalWeb"/>
                                <w:spacing w:before="0" w:beforeAutospacing="0" w:after="0" w:afterAutospacing="0" w:line="240" w:lineRule="exact"/>
                                <w:jc w:val="center"/>
                              </w:pPr>
                              <w:r w:rsidRPr="008342F5">
                                <w:rPr>
                                  <w:rFonts w:cs="Times New Roman"/>
                                  <w:b/>
                                  <w:bCs/>
                                  <w:color w:val="000080"/>
                                  <w:kern w:val="2"/>
                                  <w:sz w:val="16"/>
                                  <w:szCs w:val="16"/>
                                </w:rPr>
                                <w:t>WARNING</w:t>
                              </w:r>
                            </w:p>
                            <w:p w14:paraId="11579BFF" w14:textId="77777777" w:rsidR="004A0B59" w:rsidRDefault="004A0B59" w:rsidP="005E0499">
                              <w:pPr>
                                <w:pStyle w:val="NormalWeb"/>
                                <w:spacing w:before="0" w:beforeAutospacing="0" w:after="0" w:afterAutospacing="0" w:line="240" w:lineRule="exact"/>
                                <w:jc w:val="center"/>
                              </w:pPr>
                              <w:r w:rsidRPr="008342F5">
                                <w:rPr>
                                  <w:rFonts w:cs="Times New Roman"/>
                                  <w:b/>
                                  <w:bCs/>
                                  <w:color w:val="000080"/>
                                  <w:kern w:val="2"/>
                                  <w:sz w:val="16"/>
                                  <w:szCs w:val="16"/>
                                </w:rPr>
                                <w:t>ADVICE</w:t>
                              </w:r>
                            </w:p>
                            <w:p w14:paraId="69083F7B" w14:textId="77777777" w:rsidR="004A0B59" w:rsidRDefault="004A0B59" w:rsidP="005E0499">
                              <w:pPr>
                                <w:pStyle w:val="NormalWeb"/>
                                <w:spacing w:before="0" w:beforeAutospacing="0" w:after="0" w:afterAutospacing="0" w:line="240" w:lineRule="exact"/>
                                <w:jc w:val="center"/>
                              </w:pPr>
                              <w:r w:rsidRPr="008342F5">
                                <w:rPr>
                                  <w:rFonts w:cs="Times New Roman"/>
                                  <w:b/>
                                  <w:bCs/>
                                  <w:color w:val="000080"/>
                                  <w:kern w:val="2"/>
                                  <w:sz w:val="16"/>
                                  <w:szCs w:val="16"/>
                                </w:rPr>
                                <w:t>INSTRUCTION</w:t>
                              </w:r>
                            </w:p>
                          </w:txbxContent>
                        </wps:txbx>
                        <wps:bodyPr rot="0" vert="horz" wrap="square" lIns="91440" tIns="45720" rIns="91440" bIns="45720" anchor="t" anchorCtr="0" upright="1">
                          <a:noAutofit/>
                        </wps:bodyPr>
                      </wps:wsp>
                      <wpg:grpSp>
                        <wpg:cNvPr id="850" name="Group 850"/>
                        <wpg:cNvGrpSpPr>
                          <a:grpSpLocks noChangeAspect="1"/>
                        </wpg:cNvGrpSpPr>
                        <wpg:grpSpPr bwMode="auto">
                          <a:xfrm>
                            <a:off x="2212574" y="4122601"/>
                            <a:ext cx="1819426" cy="517449"/>
                            <a:chOff x="2211882" y="4112900"/>
                            <a:chExt cx="3198" cy="424"/>
                          </a:xfrm>
                        </wpg:grpSpPr>
                        <wps:wsp>
                          <wps:cNvPr id="851" name="Text Box 644"/>
                          <wps:cNvSpPr txBox="1">
                            <a:spLocks noChangeAspect="1" noChangeArrowheads="1"/>
                          </wps:cNvSpPr>
                          <wps:spPr bwMode="auto">
                            <a:xfrm>
                              <a:off x="2211882" y="4112934"/>
                              <a:ext cx="1610"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2A77F65A" w14:textId="77777777" w:rsidR="004A0B59" w:rsidRDefault="004A0B59" w:rsidP="005E0499">
                                <w:pPr>
                                  <w:pStyle w:val="NormalWeb"/>
                                  <w:spacing w:before="0" w:beforeAutospacing="0" w:after="0" w:afterAutospacing="0" w:line="240" w:lineRule="exact"/>
                                  <w:jc w:val="center"/>
                                </w:pPr>
                                <w:r w:rsidRPr="008342F5">
                                  <w:rPr>
                                    <w:rFonts w:cs="Times New Roman"/>
                                    <w:color w:val="FF0000"/>
                                    <w:kern w:val="2"/>
                                    <w:sz w:val="16"/>
                                    <w:szCs w:val="16"/>
                                  </w:rPr>
                                  <w:t>REQUESTED</w:t>
                                </w:r>
                              </w:p>
                            </w:txbxContent>
                          </wps:txbx>
                          <wps:bodyPr rot="0" vert="horz" wrap="square" lIns="91440" tIns="45720" rIns="91440" bIns="45720" anchor="t" anchorCtr="0" upright="1">
                            <a:noAutofit/>
                          </wps:bodyPr>
                        </wps:wsp>
                        <wps:wsp>
                          <wps:cNvPr id="852" name="Text Box 645"/>
                          <wps:cNvSpPr txBox="1">
                            <a:spLocks noChangeAspect="1" noChangeArrowheads="1"/>
                          </wps:cNvSpPr>
                          <wps:spPr bwMode="auto">
                            <a:xfrm>
                              <a:off x="2213725" y="4112929"/>
                              <a:ext cx="1355"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4C92DC7B" w14:textId="77777777" w:rsidR="004A0B59" w:rsidRDefault="004A0B59" w:rsidP="005E0499">
                                <w:pPr>
                                  <w:pStyle w:val="NormalWeb"/>
                                  <w:spacing w:before="0" w:beforeAutospacing="0" w:after="0" w:afterAutospacing="0" w:line="240" w:lineRule="exact"/>
                                  <w:jc w:val="center"/>
                                </w:pPr>
                                <w:r w:rsidRPr="008342F5">
                                  <w:rPr>
                                    <w:rFonts w:cs="Times New Roman"/>
                                    <w:color w:val="FF0000"/>
                                    <w:kern w:val="2"/>
                                    <w:sz w:val="16"/>
                                    <w:szCs w:val="16"/>
                                  </w:rPr>
                                  <w:t>OBSERVED</w:t>
                                </w:r>
                              </w:p>
                            </w:txbxContent>
                          </wps:txbx>
                          <wps:bodyPr rot="0" vert="horz" wrap="square" lIns="91440" tIns="45720" rIns="91440" bIns="45720" anchor="t" anchorCtr="0" upright="1">
                            <a:noAutofit/>
                          </wps:bodyPr>
                        </wps:wsp>
                        <wps:wsp>
                          <wps:cNvPr id="853" name="Text Box 646"/>
                          <wps:cNvSpPr txBox="1">
                            <a:spLocks noChangeAspect="1" noChangeArrowheads="1"/>
                          </wps:cNvSpPr>
                          <wps:spPr bwMode="auto">
                            <a:xfrm>
                              <a:off x="2213335" y="4112900"/>
                              <a:ext cx="499" cy="2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4895999D" w14:textId="77777777" w:rsidR="004A0B59" w:rsidRDefault="004A0B59" w:rsidP="005E0499">
                                <w:pPr>
                                  <w:pStyle w:val="NormalWeb"/>
                                  <w:spacing w:before="0" w:beforeAutospacing="0" w:after="0" w:afterAutospacing="0" w:line="300" w:lineRule="exact"/>
                                  <w:jc w:val="both"/>
                                </w:pPr>
                                <w:r w:rsidRPr="008342F5">
                                  <w:rPr>
                                    <w:rFonts w:cs="Times New Roman"/>
                                    <w:color w:val="FF0000"/>
                                    <w:kern w:val="2"/>
                                    <w:sz w:val="16"/>
                                    <w:szCs w:val="16"/>
                                  </w:rPr>
                                  <w:t>or</w:t>
                                </w:r>
                              </w:p>
                            </w:txbxContent>
                          </wps:txbx>
                          <wps:bodyPr rot="0" vert="horz" wrap="square" lIns="91440" tIns="45720" rIns="91440" bIns="45720" anchor="t" anchorCtr="0" upright="1">
                            <a:noAutofit/>
                          </wps:bodyPr>
                        </wps:wsp>
                      </wpg:grpSp>
                      <wps:wsp>
                        <wps:cNvPr id="854" name="Text Box 647"/>
                        <wps:cNvSpPr txBox="1">
                          <a:spLocks noChangeAspect="1" noChangeArrowheads="1"/>
                        </wps:cNvSpPr>
                        <wps:spPr bwMode="auto">
                          <a:xfrm>
                            <a:off x="2159586" y="4319456"/>
                            <a:ext cx="1771079" cy="12478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7220FA4A" w14:textId="77777777" w:rsidR="004A0B59" w:rsidRDefault="004A0B59" w:rsidP="005E0499">
                              <w:pPr>
                                <w:pStyle w:val="NormalWeb"/>
                                <w:spacing w:before="0" w:beforeAutospacing="0" w:after="0" w:afterAutospacing="0" w:line="300" w:lineRule="exact"/>
                                <w:jc w:val="center"/>
                              </w:pPr>
                            </w:p>
                            <w:p w14:paraId="762ED48D" w14:textId="77777777" w:rsidR="004A0B59" w:rsidRDefault="004A0B59" w:rsidP="005E0499">
                              <w:pPr>
                                <w:pStyle w:val="NormalWeb"/>
                                <w:spacing w:before="0" w:beforeAutospacing="0" w:after="0" w:afterAutospacing="0" w:line="300" w:lineRule="exact"/>
                                <w:jc w:val="center"/>
                              </w:pPr>
                              <w:r w:rsidRPr="008342F5">
                                <w:rPr>
                                  <w:rFonts w:cs="Times New Roman"/>
                                  <w:b/>
                                  <w:bCs/>
                                  <w:color w:val="FF0000"/>
                                  <w:kern w:val="2"/>
                                  <w:sz w:val="16"/>
                                  <w:szCs w:val="16"/>
                                </w:rPr>
                                <w:t xml:space="preserve">Providing Navigational: </w:t>
                              </w:r>
                            </w:p>
                            <w:p w14:paraId="7D9D262C" w14:textId="77777777" w:rsidR="004A0B59" w:rsidRDefault="004A0B59" w:rsidP="005E0499">
                              <w:pPr>
                                <w:pStyle w:val="NormalWeb"/>
                                <w:spacing w:before="200" w:beforeAutospacing="0" w:after="0" w:afterAutospacing="0" w:line="120" w:lineRule="auto"/>
                                <w:jc w:val="center"/>
                              </w:pPr>
                              <w:r w:rsidRPr="008342F5">
                                <w:rPr>
                                  <w:rFonts w:cs="Times New Roman"/>
                                  <w:b/>
                                  <w:bCs/>
                                  <w:i/>
                                  <w:iCs/>
                                  <w:color w:val="FF0000"/>
                                  <w:kern w:val="2"/>
                                  <w:sz w:val="16"/>
                                  <w:szCs w:val="16"/>
                                </w:rPr>
                                <w:t>INFORMATION</w:t>
                              </w:r>
                            </w:p>
                            <w:p w14:paraId="10CE570E" w14:textId="77777777" w:rsidR="004A0B59" w:rsidRDefault="004A0B59" w:rsidP="005E0499">
                              <w:pPr>
                                <w:pStyle w:val="NormalWeb"/>
                                <w:spacing w:before="200" w:beforeAutospacing="0" w:after="0" w:afterAutospacing="0" w:line="120" w:lineRule="auto"/>
                                <w:jc w:val="center"/>
                              </w:pPr>
                              <w:r w:rsidRPr="008342F5">
                                <w:rPr>
                                  <w:rFonts w:cs="Times New Roman"/>
                                  <w:b/>
                                  <w:bCs/>
                                  <w:i/>
                                  <w:iCs/>
                                  <w:color w:val="FF0000"/>
                                  <w:kern w:val="2"/>
                                  <w:sz w:val="16"/>
                                  <w:szCs w:val="16"/>
                                </w:rPr>
                                <w:t>WARNING</w:t>
                              </w:r>
                            </w:p>
                            <w:p w14:paraId="56EE6B4F" w14:textId="77777777" w:rsidR="004A0B59" w:rsidRDefault="004A0B59" w:rsidP="005E0499">
                              <w:pPr>
                                <w:pStyle w:val="NormalWeb"/>
                                <w:spacing w:before="200" w:beforeAutospacing="0" w:after="0" w:afterAutospacing="0" w:line="120" w:lineRule="auto"/>
                                <w:jc w:val="center"/>
                              </w:pPr>
                              <w:r w:rsidRPr="008342F5">
                                <w:rPr>
                                  <w:rFonts w:cs="Times New Roman"/>
                                  <w:b/>
                                  <w:bCs/>
                                  <w:i/>
                                  <w:iCs/>
                                  <w:color w:val="FF0000"/>
                                  <w:kern w:val="2"/>
                                  <w:sz w:val="16"/>
                                  <w:szCs w:val="16"/>
                                </w:rPr>
                                <w:t>ADVICE</w:t>
                              </w:r>
                            </w:p>
                            <w:p w14:paraId="13978A85" w14:textId="77777777" w:rsidR="004A0B59" w:rsidRDefault="004A0B59" w:rsidP="005E0499">
                              <w:pPr>
                                <w:pStyle w:val="NormalWeb"/>
                                <w:spacing w:before="0" w:beforeAutospacing="0" w:after="0" w:afterAutospacing="0"/>
                                <w:jc w:val="center"/>
                              </w:pPr>
                              <w:r w:rsidRPr="008342F5">
                                <w:rPr>
                                  <w:rFonts w:cs="Times New Roman"/>
                                  <w:b/>
                                  <w:bCs/>
                                  <w:i/>
                                  <w:iCs/>
                                  <w:color w:val="FF0000"/>
                                  <w:kern w:val="2"/>
                                  <w:sz w:val="16"/>
                                  <w:szCs w:val="16"/>
                                </w:rPr>
                                <w:t>and/or</w:t>
                              </w:r>
                            </w:p>
                            <w:p w14:paraId="37A9DB78" w14:textId="77777777" w:rsidR="004A0B59" w:rsidRDefault="004A0B59" w:rsidP="005E0499">
                              <w:pPr>
                                <w:pStyle w:val="NormalWeb"/>
                                <w:spacing w:before="0" w:beforeAutospacing="0" w:after="0" w:afterAutospacing="0"/>
                                <w:jc w:val="center"/>
                              </w:pPr>
                              <w:r w:rsidRPr="008342F5">
                                <w:rPr>
                                  <w:rFonts w:cs="Times New Roman"/>
                                  <w:b/>
                                  <w:bCs/>
                                  <w:i/>
                                  <w:iCs/>
                                  <w:color w:val="FF0000"/>
                                  <w:kern w:val="2"/>
                                  <w:sz w:val="16"/>
                                  <w:szCs w:val="16"/>
                                </w:rPr>
                                <w:t>INSTRUCTION</w:t>
                              </w:r>
                            </w:p>
                          </w:txbxContent>
                        </wps:txbx>
                        <wps:bodyPr rot="0" vert="horz" wrap="square" lIns="91440" tIns="45720" rIns="91440" bIns="45720" anchor="t" anchorCtr="0" upright="1">
                          <a:noAutofit/>
                        </wps:bodyPr>
                      </wps:wsp>
                      <wps:wsp>
                        <wps:cNvPr id="855" name="Line 648"/>
                        <wps:cNvCnPr>
                          <a:endCxn id="849" idx="0"/>
                        </wps:cNvCnPr>
                        <wps:spPr bwMode="auto">
                          <a:xfrm flipH="1">
                            <a:off x="1365632" y="3800542"/>
                            <a:ext cx="5390" cy="719464"/>
                          </a:xfrm>
                          <a:prstGeom prst="line">
                            <a:avLst/>
                          </a:prstGeom>
                          <a:noFill/>
                          <a:ln w="19050">
                            <a:solidFill>
                              <a:srgbClr val="000080"/>
                            </a:solidFill>
                            <a:round/>
                            <a:headEnd/>
                            <a:tailEnd type="triangle" w="med" len="med"/>
                          </a:ln>
                          <a:extLst>
                            <a:ext uri="{909E8E84-426E-40dd-AFC4-6F175D3DCCD1}">
                              <a14:hiddenFill xmlns:a14="http://schemas.microsoft.com/office/drawing/2010/main">
                                <a:noFill/>
                              </a14:hiddenFill>
                            </a:ext>
                          </a:extLst>
                        </wps:spPr>
                        <wps:bodyPr/>
                      </wps:wsp>
                      <wps:wsp>
                        <wps:cNvPr id="856" name="Line 649"/>
                        <wps:cNvCnPr/>
                        <wps:spPr bwMode="auto">
                          <a:xfrm>
                            <a:off x="3211552" y="3847170"/>
                            <a:ext cx="347981" cy="335099"/>
                          </a:xfrm>
                          <a:prstGeom prst="line">
                            <a:avLst/>
                          </a:prstGeom>
                          <a:noFill/>
                          <a:ln w="19050">
                            <a:solidFill>
                              <a:srgbClr val="FF0000"/>
                            </a:solidFill>
                            <a:round/>
                            <a:headEnd/>
                            <a:tailEnd type="triangle" w="med" len="med"/>
                          </a:ln>
                          <a:extLst>
                            <a:ext uri="{909E8E84-426E-40dd-AFC4-6F175D3DCCD1}">
                              <a14:hiddenFill xmlns:a14="http://schemas.microsoft.com/office/drawing/2010/main">
                                <a:noFill/>
                              </a14:hiddenFill>
                            </a:ext>
                          </a:extLst>
                        </wps:spPr>
                        <wps:bodyPr/>
                      </wps:wsp>
                      <wps:wsp>
                        <wps:cNvPr id="857" name="Line 650"/>
                        <wps:cNvCnPr/>
                        <wps:spPr bwMode="auto">
                          <a:xfrm flipH="1">
                            <a:off x="2691328" y="3847170"/>
                            <a:ext cx="347380" cy="371709"/>
                          </a:xfrm>
                          <a:prstGeom prst="line">
                            <a:avLst/>
                          </a:prstGeom>
                          <a:noFill/>
                          <a:ln w="19050">
                            <a:solidFill>
                              <a:srgbClr val="FF0000"/>
                            </a:solidFill>
                            <a:round/>
                            <a:headEnd/>
                            <a:tailEnd type="triangle" w="med" len="med"/>
                          </a:ln>
                          <a:extLst>
                            <a:ext uri="{909E8E84-426E-40dd-AFC4-6F175D3DCCD1}">
                              <a14:hiddenFill xmlns:a14="http://schemas.microsoft.com/office/drawing/2010/main">
                                <a:noFill/>
                              </a14:hiddenFill>
                            </a:ext>
                          </a:extLst>
                        </wps:spPr>
                        <wps:bodyPr/>
                      </wps:wsp>
                      <wps:wsp>
                        <wps:cNvPr id="858" name="Text Box 651"/>
                        <wps:cNvSpPr txBox="1">
                          <a:spLocks noChangeAspect="1" noChangeArrowheads="1"/>
                        </wps:cNvSpPr>
                        <wps:spPr bwMode="auto">
                          <a:xfrm>
                            <a:off x="4104418" y="3233982"/>
                            <a:ext cx="879569" cy="948474"/>
                          </a:xfrm>
                          <a:prstGeom prst="rect">
                            <a:avLst/>
                          </a:prstGeom>
                          <a:solidFill>
                            <a:srgbClr val="FFFFFF"/>
                          </a:solidFill>
                          <a:ln w="19050">
                            <a:solidFill>
                              <a:srgbClr val="000000"/>
                            </a:solidFill>
                            <a:miter lim="800000"/>
                            <a:headEnd/>
                            <a:tailEnd/>
                          </a:ln>
                        </wps:spPr>
                        <wps:txbx>
                          <w:txbxContent>
                            <w:p w14:paraId="0A0BDBB7" w14:textId="77777777" w:rsidR="004A0B59" w:rsidRDefault="004A0B59" w:rsidP="005E0499">
                              <w:pPr>
                                <w:pStyle w:val="NormalWeb"/>
                                <w:tabs>
                                  <w:tab w:val="left" w:pos="360"/>
                                </w:tabs>
                                <w:spacing w:before="0" w:beforeAutospacing="0" w:after="0" w:afterAutospacing="0"/>
                                <w:jc w:val="center"/>
                              </w:pPr>
                              <w:r w:rsidRPr="008342F5">
                                <w:rPr>
                                  <w:rFonts w:cs="Times New Roman"/>
                                  <w:b/>
                                  <w:bCs/>
                                  <w:color w:val="000000"/>
                                  <w:kern w:val="2"/>
                                  <w:sz w:val="16"/>
                                  <w:szCs w:val="16"/>
                                </w:rPr>
                                <w:t>Providing local information, e.g.</w:t>
                              </w:r>
                            </w:p>
                            <w:p w14:paraId="03F8A6A5" w14:textId="77777777" w:rsidR="004A0B59" w:rsidRDefault="004A0B59" w:rsidP="005E0499">
                              <w:pPr>
                                <w:pStyle w:val="NormalWeb"/>
                                <w:tabs>
                                  <w:tab w:val="left" w:pos="180"/>
                                </w:tabs>
                                <w:spacing w:before="0" w:beforeAutospacing="0" w:after="0" w:afterAutospacing="0"/>
                                <w:jc w:val="center"/>
                              </w:pPr>
                              <w:r w:rsidRPr="008342F5">
                                <w:rPr>
                                  <w:rFonts w:cs="Times New Roman"/>
                                  <w:color w:val="008000"/>
                                  <w:kern w:val="2"/>
                                  <w:sz w:val="16"/>
                                  <w:szCs w:val="16"/>
                                </w:rPr>
                                <w:t>Environmental data &amp; Port information</w:t>
                              </w:r>
                            </w:p>
                          </w:txbxContent>
                        </wps:txbx>
                        <wps:bodyPr rot="0" vert="horz" wrap="square" lIns="91440" tIns="45720" rIns="91440" bIns="45720" anchor="t" anchorCtr="0" upright="1">
                          <a:noAutofit/>
                        </wps:bodyPr>
                      </wps:wsp>
                      <wps:wsp>
                        <wps:cNvPr id="859" name="Text Box 652"/>
                        <wps:cNvSpPr txBox="1">
                          <a:spLocks noChangeAspect="1" noChangeArrowheads="1"/>
                        </wps:cNvSpPr>
                        <wps:spPr bwMode="auto">
                          <a:xfrm>
                            <a:off x="108227" y="881989"/>
                            <a:ext cx="944744" cy="286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0E83E260" w14:textId="77777777" w:rsidR="004A0B59" w:rsidRDefault="004A0B59" w:rsidP="005E0499">
                              <w:pPr>
                                <w:pStyle w:val="NormalWeb"/>
                                <w:spacing w:before="0" w:beforeAutospacing="0" w:after="0" w:afterAutospacing="0" w:line="300" w:lineRule="exact"/>
                                <w:jc w:val="center"/>
                              </w:pPr>
                              <w:r w:rsidRPr="008342F5">
                                <w:rPr>
                                  <w:rFonts w:cs="Times New Roman"/>
                                  <w:b/>
                                  <w:bCs/>
                                  <w:color w:val="000000"/>
                                  <w:kern w:val="2"/>
                                  <w:sz w:val="18"/>
                                  <w:szCs w:val="18"/>
                                </w:rPr>
                                <w:t>OBJECTIVES</w:t>
                              </w:r>
                            </w:p>
                          </w:txbxContent>
                        </wps:txbx>
                        <wps:bodyPr rot="0" vert="horz" wrap="square" lIns="91440" tIns="45720" rIns="91440" bIns="45720" anchor="t" anchorCtr="0" upright="1">
                          <a:noAutofit/>
                        </wps:bodyPr>
                      </wps:wsp>
                      <wps:wsp>
                        <wps:cNvPr id="861" name="Text Box 654"/>
                        <wps:cNvSpPr txBox="1">
                          <a:spLocks noChangeAspect="1" noChangeArrowheads="1"/>
                        </wps:cNvSpPr>
                        <wps:spPr bwMode="auto">
                          <a:xfrm>
                            <a:off x="38268" y="3406501"/>
                            <a:ext cx="895115" cy="2674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5E281580" w14:textId="77777777" w:rsidR="004A0B59" w:rsidRDefault="004A0B59" w:rsidP="005E0499">
                              <w:r w:rsidRPr="008342F5">
                                <w:rPr>
                                  <w:b/>
                                  <w:bCs/>
                                  <w:color w:val="000000"/>
                                  <w:kern w:val="2"/>
                                  <w:sz w:val="18"/>
                                  <w:szCs w:val="18"/>
                                </w:rPr>
                                <w:t>FUNCTIONS</w:t>
                              </w:r>
                            </w:p>
                            <w:p w14:paraId="42CDAB23" w14:textId="77777777" w:rsidR="004A0B59" w:rsidRDefault="004A0B59" w:rsidP="005E0499"/>
                            <w:p w14:paraId="672B3D2C" w14:textId="77777777" w:rsidR="004A0B59" w:rsidRDefault="004A0B59" w:rsidP="005E0499"/>
                            <w:p w14:paraId="00D6AA90" w14:textId="77777777" w:rsidR="004A0B59" w:rsidRDefault="004A0B59" w:rsidP="005E0499"/>
                            <w:p w14:paraId="465A072A" w14:textId="77777777" w:rsidR="004A0B59" w:rsidRDefault="004A0B59" w:rsidP="005E0499"/>
                            <w:p w14:paraId="06D1C096" w14:textId="77777777" w:rsidR="004A0B59" w:rsidRDefault="004A0B59" w:rsidP="005E0499"/>
                            <w:p w14:paraId="37D5EFC4" w14:textId="77777777" w:rsidR="004A0B59" w:rsidRDefault="004A0B59" w:rsidP="005E0499"/>
                            <w:p w14:paraId="255C11AA" w14:textId="77777777" w:rsidR="004A0B59" w:rsidRDefault="004A0B59" w:rsidP="005E0499">
                              <w:pPr>
                                <w:pStyle w:val="NormalWeb"/>
                                <w:spacing w:before="0" w:beforeAutospacing="0" w:after="0" w:afterAutospacing="0" w:line="300" w:lineRule="exact"/>
                                <w:jc w:val="both"/>
                              </w:pPr>
                            </w:p>
                          </w:txbxContent>
                        </wps:txbx>
                        <wps:bodyPr rot="0" vert="horz" wrap="square" lIns="91440" tIns="45720" rIns="91440" bIns="45720" anchor="t" anchorCtr="0" upright="1">
                          <a:noAutofit/>
                        </wps:bodyPr>
                      </wps:wsp>
                      <wps:wsp>
                        <wps:cNvPr id="862" name="Text Box 655"/>
                        <wps:cNvSpPr txBox="1">
                          <a:spLocks noChangeAspect="1" noChangeArrowheads="1"/>
                        </wps:cNvSpPr>
                        <wps:spPr bwMode="auto">
                          <a:xfrm>
                            <a:off x="4184979" y="1183403"/>
                            <a:ext cx="724105" cy="712304"/>
                          </a:xfrm>
                          <a:prstGeom prst="rect">
                            <a:avLst/>
                          </a:prstGeom>
                          <a:solidFill>
                            <a:srgbClr val="FFFFFF"/>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14:paraId="21D42650" w14:textId="77777777" w:rsidR="004A0B59" w:rsidRDefault="004A0B59" w:rsidP="005E0499">
                              <w:pPr>
                                <w:pStyle w:val="NormalWeb"/>
                                <w:spacing w:before="0" w:beforeAutospacing="0" w:after="0" w:afterAutospacing="0" w:line="240" w:lineRule="exact"/>
                                <w:jc w:val="center"/>
                              </w:pPr>
                              <w:r w:rsidRPr="008342F5">
                                <w:rPr>
                                  <w:rFonts w:eastAsia="PMingLiU" w:cs="Times New Roman"/>
                                  <w:color w:val="000000"/>
                                  <w:kern w:val="2"/>
                                  <w:sz w:val="16"/>
                                  <w:szCs w:val="16"/>
                                  <w:lang w:val="en-US"/>
                                </w:rPr>
                                <w:t>Safe and efficient port operations</w:t>
                              </w:r>
                            </w:p>
                          </w:txbxContent>
                        </wps:txbx>
                        <wps:bodyPr rot="0" vert="horz" wrap="square" lIns="91440" tIns="45720" rIns="91440" bIns="45720" anchor="t" anchorCtr="0" upright="1">
                          <a:noAutofit/>
                        </wps:bodyPr>
                      </wps:wsp>
                      <wps:wsp>
                        <wps:cNvPr id="863" name="Line 656"/>
                        <wps:cNvCnPr/>
                        <wps:spPr bwMode="auto">
                          <a:xfrm>
                            <a:off x="2690728" y="4416155"/>
                            <a:ext cx="598" cy="191580"/>
                          </a:xfrm>
                          <a:prstGeom prst="line">
                            <a:avLst/>
                          </a:prstGeom>
                          <a:noFill/>
                          <a:ln w="19050">
                            <a:solidFill>
                              <a:srgbClr val="FF0000"/>
                            </a:solidFill>
                            <a:round/>
                            <a:headEnd/>
                            <a:tailEnd type="triangle" w="med" len="med"/>
                          </a:ln>
                          <a:extLst>
                            <a:ext uri="{909E8E84-426E-40dd-AFC4-6F175D3DCCD1}">
                              <a14:hiddenFill xmlns:a14="http://schemas.microsoft.com/office/drawing/2010/main">
                                <a:noFill/>
                              </a14:hiddenFill>
                            </a:ext>
                          </a:extLst>
                        </wps:spPr>
                        <wps:bodyPr/>
                      </wps:wsp>
                      <wps:wsp>
                        <wps:cNvPr id="864" name="Line 657"/>
                        <wps:cNvCnPr/>
                        <wps:spPr bwMode="auto">
                          <a:xfrm>
                            <a:off x="3559533" y="4421934"/>
                            <a:ext cx="598" cy="201701"/>
                          </a:xfrm>
                          <a:prstGeom prst="line">
                            <a:avLst/>
                          </a:prstGeom>
                          <a:noFill/>
                          <a:ln w="19050">
                            <a:solidFill>
                              <a:srgbClr val="FF0000"/>
                            </a:solidFill>
                            <a:round/>
                            <a:headEnd/>
                            <a:tailEnd type="triangle" w="med" len="med"/>
                          </a:ln>
                          <a:extLst>
                            <a:ext uri="{909E8E84-426E-40dd-AFC4-6F175D3DCCD1}">
                              <a14:hiddenFill xmlns:a14="http://schemas.microsoft.com/office/drawing/2010/main">
                                <a:noFill/>
                              </a14:hiddenFill>
                            </a:ext>
                          </a:extLst>
                        </wps:spPr>
                        <wps:bodyPr/>
                      </wps:wsp>
                      <wps:wsp>
                        <wps:cNvPr id="865" name="Text Box 779"/>
                        <wps:cNvSpPr txBox="1">
                          <a:spLocks noChangeArrowheads="1"/>
                        </wps:cNvSpPr>
                        <wps:spPr bwMode="auto">
                          <a:xfrm>
                            <a:off x="4118607" y="188301"/>
                            <a:ext cx="839507" cy="331830"/>
                          </a:xfrm>
                          <a:prstGeom prst="rect">
                            <a:avLst/>
                          </a:prstGeom>
                          <a:solidFill>
                            <a:srgbClr val="FFFFFF"/>
                          </a:solidFill>
                          <a:ln w="9525">
                            <a:solidFill>
                              <a:srgbClr val="000000"/>
                            </a:solidFill>
                            <a:miter lim="800000"/>
                            <a:headEnd/>
                            <a:tailEnd/>
                          </a:ln>
                        </wps:spPr>
                        <wps:txbx>
                          <w:txbxContent>
                            <w:p w14:paraId="2951A95B" w14:textId="77777777" w:rsidR="004A0B59" w:rsidRDefault="004A0B59" w:rsidP="005E0499">
                              <w:pPr>
                                <w:pStyle w:val="NormalWeb"/>
                                <w:spacing w:before="0" w:beforeAutospacing="0" w:after="0" w:afterAutospacing="0" w:line="300" w:lineRule="exact"/>
                                <w:jc w:val="center"/>
                              </w:pPr>
                              <w:r w:rsidRPr="008342F5">
                                <w:rPr>
                                  <w:rFonts w:cs="Times New Roman"/>
                                  <w:color w:val="000000"/>
                                  <w:kern w:val="2"/>
                                </w:rPr>
                                <w:t>NON VTS</w:t>
                              </w:r>
                            </w:p>
                          </w:txbxContent>
                        </wps:txbx>
                        <wps:bodyPr rot="0" vert="horz" wrap="square" lIns="91440" tIns="45720" rIns="91440" bIns="45720" anchor="t" anchorCtr="0" upright="1">
                          <a:noAutofit/>
                        </wps:bodyPr>
                      </wps:wsp>
                    </wpg:wgp>
                  </a:graphicData>
                </a:graphic>
              </wp:inline>
            </w:drawing>
          </mc:Choice>
          <mc:Fallback>
            <w:pict>
              <v:group id="Group 48" o:spid="_x0000_s1026" style="width:422.6pt;height:459.05pt;mso-position-horizontal-relative:char;mso-position-vertical-relative:line" coordorigin="-362415,-144966" coordsize="5367169,583019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">
                <v:rect id="AutoShape 626" o:spid="_x0000_s1027" style="position:absolute;left:-362415;top:-144966;width:5040630;height:583019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CdTzxgAA&#10;ANwAAAAPAAAAZHJzL2Rvd25yZXYueG1sRI9BawIxFITvBf9DeEIvRbNqkWVrFBEKQgviVsHeHsnr&#10;7tLNyzZJdf33Rij0OMzMN8xi1dtWnMmHxrGCyTgDQaydabhScPh4HeUgQkQ22DomBVcKsFoOHhZY&#10;GHfhPZ3LWIkE4VCggjrGrpAy6JoshrHriJP35bzFmKSvpPF4SXDbymmWzaXFhtNCjR1tatLf5a9V&#10;8PQ8t+Z4+rn6z/LtdNzlev0etFKPw379AiJSH//Df+2tUZDPZnA/k46AXN4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JCdTzxgAAANwAAAAPAAAAAAAAAAAAAAAAAJcCAABkcnMv&#10;ZG93bnJldi54bWxQSwUGAAAAAAQABAD1AAAAigMAAAAA&#10;" filled="f" strokeweight="1.5pt">
                  <o:lock v:ext="edit" aspectratio="t" text="t"/>
                  <v:textbox>
                    <w:txbxContent>
                      <w:p w14:paraId="306470E8" w14:textId="77777777" w:rsidR="004A0B59" w:rsidRDefault="004A0B59" w:rsidP="00E84FB9">
                        <w:pPr>
                          <w:pStyle w:val="NormalWeb"/>
                          <w:spacing w:before="0" w:beforeAutospacing="0" w:after="120" w:afterAutospacing="0" w:line="240" w:lineRule="exact"/>
                          <w:jc w:val="center"/>
                        </w:pPr>
                        <w:r w:rsidRPr="008342F5">
                          <w:rPr>
                            <w:rFonts w:eastAsia="PMingLiU" w:cs="Times New Roman"/>
                            <w:b/>
                            <w:bCs/>
                            <w:color w:val="000000"/>
                            <w:kern w:val="2"/>
                            <w:sz w:val="18"/>
                            <w:szCs w:val="18"/>
                            <w:lang w:val="en-US"/>
                          </w:rPr>
                          <w:t>Vessel Traffic Services</w:t>
                        </w:r>
                      </w:p>
                    </w:txbxContent>
                  </v:textbox>
                </v:rect>
                <v:shapetype id="_x0000_t202" coordsize="21600,21600" o:spt="202" path="m0,0l0,21600,21600,21600,21600,0xe">
                  <v:stroke joinstyle="miter"/>
                  <v:path gradientshapeok="t" o:connecttype="rect"/>
                </v:shapetype>
                <v:shape id="Text Box 627" o:spid="_x0000_s1028" type="#_x0000_t202" style="position:absolute;left:1647323;top:339060;width:1159405;height:4171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JSNecwwAA&#10;ANwAAAAPAAAAZHJzL2Rvd25yZXYueG1sRI9Pa8JAFMTvBb/D8gRvdVMbS4iuIoLBo/9Kr6/ZZzY0&#10;+zZktzF+e7dQ8DjMzG+Y5Xqwjeip87VjBW/TBARx6XTNlYLLefeagfABWWPjmBTcycN6NXpZYq7d&#10;jY/Un0IlIoR9jgpMCG0upS8NWfRT1xJH7+o6iyHKrpK6w1uE20bOkuRDWqw5LhhsaWuo/Dn9WgVz&#10;/3VI+/t3barss5DFYI/puVBqMh42CxCBhvAM/7f3WkH2nsLfmXgE5Oo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JSNecwwAAANwAAAAPAAAAAAAAAAAAAAAAAJcCAABkcnMvZG93&#10;bnJldi54bWxQSwUGAAAAAAQABAD1AAAAhwMAAAAA&#10;" strokeweight="1.5pt">
                  <o:lock v:ext="edit" aspectratio="t"/>
                  <v:textbox>
                    <w:txbxContent>
                      <w:p w14:paraId="503B2ADE" w14:textId="77777777" w:rsidR="004A0B59" w:rsidRDefault="004A0B59" w:rsidP="005E0499">
                        <w:pPr>
                          <w:pStyle w:val="NormalWeb"/>
                          <w:spacing w:before="0" w:beforeAutospacing="0" w:after="120" w:afterAutospacing="0" w:line="240" w:lineRule="exact"/>
                          <w:jc w:val="center"/>
                        </w:pPr>
                        <w:r w:rsidRPr="008342F5">
                          <w:rPr>
                            <w:rFonts w:eastAsia="PMingLiU" w:cs="Times New Roman"/>
                            <w:b/>
                            <w:bCs/>
                            <w:color w:val="000000"/>
                            <w:kern w:val="2"/>
                            <w:sz w:val="18"/>
                            <w:szCs w:val="18"/>
                            <w:lang w:val="en-US"/>
                          </w:rPr>
                          <w:t>Vessel Traffic Services</w:t>
                        </w:r>
                      </w:p>
                    </w:txbxContent>
                  </v:textbox>
                </v:shape>
                <v:shape id="Text Box 628" o:spid="_x0000_s1029" type="#_x0000_t202" style="position:absolute;left:4134752;top:756163;width:870002;height:12454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BHIHwwAA&#10;ANwAAAAPAAAAZHJzL2Rvd25yZXYueG1sRI9bi8IwFITfF/wP4Qi+ram3pXSNIoJlH73ssq9nm2NT&#10;bE5KE2v99xtB8HGYmW+Y5bq3teio9ZVjBZNxAoK4cLriUsH3afeegvABWWPtmBTcycN6NXhbYqbd&#10;jQ/UHUMpIoR9hgpMCE0mpS8MWfRj1xBH7+xaiyHKtpS6xVuE21pOk+RDWqw4LhhsaGuouByvVsHC&#10;/+7n3f2vMmX6k8u8t4f5KVdqNOw3nyAC9eEVfra/tIJ0toDHmXgE5Oo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mBHIHwwAAANwAAAAPAAAAAAAAAAAAAAAAAJcCAABkcnMvZG93&#10;bnJldi54bWxQSwUGAAAAAAQABAD1AAAAhwMAAAAA&#10;" strokeweight="1.5pt">
                  <o:lock v:ext="edit" aspectratio="t"/>
                  <v:textbox>
                    <w:txbxContent>
                      <w:p w14:paraId="55297453" w14:textId="77777777" w:rsidR="004A0B59" w:rsidRDefault="004A0B59" w:rsidP="005E0499">
                        <w:pPr>
                          <w:pStyle w:val="NormalWeb"/>
                          <w:spacing w:before="0" w:beforeAutospacing="0" w:after="120" w:afterAutospacing="0" w:line="240" w:lineRule="exact"/>
                          <w:jc w:val="center"/>
                        </w:pPr>
                        <w:r w:rsidRPr="008342F5">
                          <w:rPr>
                            <w:rFonts w:eastAsia="PMingLiU" w:cs="Times New Roman"/>
                            <w:color w:val="000000"/>
                            <w:kern w:val="2"/>
                            <w:sz w:val="18"/>
                            <w:szCs w:val="18"/>
                            <w:lang w:val="en-US"/>
                          </w:rPr>
                          <w:t>Local Port Services</w:t>
                        </w:r>
                      </w:p>
                    </w:txbxContent>
                  </v:textbox>
                </v:shape>
                <v:shape id="Text Box 629" o:spid="_x0000_s1030" type="#_x0000_t202" style="position:absolute;left:908868;top:2303292;width:807218;height:57473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" strokecolor="navy" strokeweight="1.5pt">
                  <o:lock v:ext="edit" aspectratio="t"/>
                  <v:textbox>
                    <w:txbxContent>
                      <w:p w14:paraId="386E3AB0" w14:textId="77777777" w:rsidR="004A0B59" w:rsidRDefault="004A0B59" w:rsidP="005E0499">
                        <w:pPr>
                          <w:pStyle w:val="NormalWeb"/>
                          <w:tabs>
                            <w:tab w:val="left" w:pos="11199"/>
                          </w:tabs>
                          <w:spacing w:before="0" w:beforeAutospacing="0" w:after="0" w:afterAutospacing="0" w:line="240" w:lineRule="exact"/>
                          <w:jc w:val="center"/>
                        </w:pPr>
                        <w:r w:rsidRPr="008342F5">
                          <w:rPr>
                            <w:rFonts w:cs="Times New Roman"/>
                            <w:color w:val="0000FF"/>
                            <w:kern w:val="2"/>
                            <w:sz w:val="16"/>
                            <w:szCs w:val="16"/>
                          </w:rPr>
                          <w:t>Traffic</w:t>
                        </w:r>
                      </w:p>
                      <w:p w14:paraId="77CE4315" w14:textId="77777777" w:rsidR="004A0B59" w:rsidRDefault="004A0B59" w:rsidP="005E0499">
                        <w:pPr>
                          <w:pStyle w:val="NormalWeb"/>
                          <w:tabs>
                            <w:tab w:val="left" w:pos="11199"/>
                          </w:tabs>
                          <w:spacing w:before="0" w:beforeAutospacing="0" w:after="0" w:afterAutospacing="0" w:line="240" w:lineRule="exact"/>
                          <w:jc w:val="center"/>
                        </w:pPr>
                        <w:r w:rsidRPr="008342F5">
                          <w:rPr>
                            <w:rFonts w:cs="Times New Roman"/>
                            <w:color w:val="0000FF"/>
                            <w:kern w:val="2"/>
                            <w:sz w:val="16"/>
                            <w:szCs w:val="16"/>
                          </w:rPr>
                          <w:t>Organization</w:t>
                        </w:r>
                      </w:p>
                      <w:p w14:paraId="3EF071F8" w14:textId="77777777" w:rsidR="004A0B59" w:rsidRDefault="004A0B59" w:rsidP="005E0499">
                        <w:pPr>
                          <w:pStyle w:val="NormalWeb"/>
                          <w:tabs>
                            <w:tab w:val="left" w:pos="11199"/>
                          </w:tabs>
                          <w:spacing w:before="0" w:beforeAutospacing="0" w:after="0" w:afterAutospacing="0" w:line="240" w:lineRule="exact"/>
                          <w:jc w:val="center"/>
                        </w:pPr>
                        <w:r w:rsidRPr="008342F5">
                          <w:rPr>
                            <w:rFonts w:cs="Times New Roman"/>
                            <w:color w:val="0000FF"/>
                            <w:kern w:val="2"/>
                            <w:sz w:val="16"/>
                            <w:szCs w:val="16"/>
                          </w:rPr>
                          <w:t>Service</w:t>
                        </w:r>
                      </w:p>
                    </w:txbxContent>
                  </v:textbox>
                </v:shape>
                <v:shape id="Text Box 630" o:spid="_x0000_s1031" type="#_x0000_t202" style="position:absolute;left:1828499;top:2303292;width:765363;height:57473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5mknrwwAA&#10;ANwAAAAPAAAAZHJzL2Rvd25yZXYueG1sRI9Ba8JAFITvgv9heYI33VhtG6KrSMHgsWpLr8/sMxvM&#10;vg3ZNcZ/7xYKPQ4z8w2z2vS2Fh21vnKsYDZNQBAXTldcKvg67SYpCB+QNdaOScGDPGzWw8EKM+3u&#10;fKDuGEoRIewzVGBCaDIpfWHIop+6hjh6F9daDFG2pdQt3iPc1vIlSd6kxYrjgsGGPgwV1+PNKnj1&#10;P5+L7nGuTJl+5zLv7WFxypUaj/rtEkSgPvyH/9p7rSCdv8PvmXgE5PoJ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5mknrwwAAANwAAAAPAAAAAAAAAAAAAAAAAJcCAABkcnMvZG93&#10;bnJldi54bWxQSwUGAAAAAAQABAD1AAAAhwMAAAAA&#10;" strokeweight="1.5pt">
                  <o:lock v:ext="edit" aspectratio="t"/>
                  <v:textbox>
                    <w:txbxContent>
                      <w:p w14:paraId="22DE96B6" w14:textId="77777777" w:rsidR="004A0B59" w:rsidRDefault="004A0B59" w:rsidP="005E0499">
                        <w:pPr>
                          <w:pStyle w:val="NormalWeb"/>
                          <w:spacing w:before="0" w:beforeAutospacing="0" w:after="0" w:afterAutospacing="0" w:line="240" w:lineRule="exact"/>
                          <w:jc w:val="center"/>
                        </w:pPr>
                        <w:r w:rsidRPr="008342F5">
                          <w:rPr>
                            <w:rFonts w:cs="Times New Roman"/>
                            <w:color w:val="000000"/>
                            <w:kern w:val="2"/>
                            <w:sz w:val="16"/>
                            <w:szCs w:val="16"/>
                          </w:rPr>
                          <w:t>Information Service</w:t>
                        </w:r>
                      </w:p>
                    </w:txbxContent>
                  </v:textbox>
                </v:shape>
                <v:shape id="Text Box 631" o:spid="_x0000_s1032" type="#_x0000_t202" style="position:absolute;left:2780419;top:2301846;width:878971;height:57112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Bd2ZwQAA&#10;ANwAAAAPAAAAZHJzL2Rvd25yZXYueG1sRE/Pa8IwFL4P/B/CE3ZbUzc3SjWKDFZ2nHbi9dk8m2Lz&#10;UpKs1v9+OQx2/Ph+r7eT7cVIPnSOFSyyHARx43THrYLv+uOpABEissbeMSm4U4DtZvawxlK7G+9p&#10;PMRWpBAOJSowMQ6llKExZDFkbiBO3MV5izFB30rt8ZbCbS+f8/xNWuw4NRgc6N1Qcz38WAWv4fS1&#10;HO/nzrTFsZLVZPfLulLqcT7tViAiTfFf/Of+1AqKl7Q2nUlHQG5+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CAXdmcEAAADcAAAADwAAAAAAAAAAAAAAAACXAgAAZHJzL2Rvd25y&#10;ZXYueG1sUEsFBgAAAAAEAAQA9QAAAIUDAAAAAA==&#10;" strokeweight="1.5pt">
                  <o:lock v:ext="edit" aspectratio="t"/>
                  <v:textbox>
                    <w:txbxContent>
                      <w:p w14:paraId="07828F7F" w14:textId="77777777" w:rsidR="004A0B59" w:rsidRDefault="004A0B59" w:rsidP="005E0499">
                        <w:pPr>
                          <w:pStyle w:val="NormalWeb"/>
                          <w:spacing w:before="0" w:beforeAutospacing="0" w:after="0" w:afterAutospacing="0" w:line="240" w:lineRule="exact"/>
                          <w:jc w:val="center"/>
                        </w:pPr>
                        <w:r w:rsidRPr="008342F5">
                          <w:rPr>
                            <w:rFonts w:eastAsia="PMingLiU" w:cs="Times New Roman"/>
                            <w:color w:val="FF0000"/>
                            <w:kern w:val="2"/>
                            <w:sz w:val="16"/>
                            <w:szCs w:val="16"/>
                            <w:lang w:val="en-US"/>
                          </w:rPr>
                          <w:t>Navigational Assistance Service</w:t>
                        </w:r>
                      </w:p>
                    </w:txbxContent>
                  </v:textbox>
                </v:shape>
                <v:shape id="Text Box 632" o:spid="_x0000_s1033" type="#_x0000_t202" style="position:absolute;left:823961;top:840781;width:2762480;height:69185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ROhswAAA&#10;ANwAAAAPAAAAZHJzL2Rvd25yZXYueG1sRE/bisIwFHwX9h/CWdg3TVdBtJoWWRDEBcHqBxyaYxts&#10;TkoStf79ZkHwbYa5MetysJ24kw/GsYLvSQaCuHbacKPgfNqOFyBCRNbYOSYFTwpQFh+jNebaPfhI&#10;9yo2IpVwyFFBG2OfSxnqliyGieuJk3Zx3mJM1DdSe3ykctvJaZbNpUXDaaHFnn5aqq/VzSrw+255&#10;qIbbedqY31mWsDsao9TX57BZgYg0xLf5ld5pBYvZEv7PpCMgiz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mROhswAAAANwAAAAPAAAAAAAAAAAAAAAAAJcCAABkcnMvZG93bnJl&#10;di54bWxQSwUGAAAAAAQABAD1AAAAhAMAAAAA&#10;" stroked="f" strokeweight="1.5pt">
                  <o:lock v:ext="edit" aspectratio="t"/>
                  <v:textbox>
                    <w:txbxContent>
                      <w:p w14:paraId="2770F877" w14:textId="77777777" w:rsidR="004A0B59" w:rsidRDefault="004A0B59" w:rsidP="005E0499">
                        <w:pPr>
                          <w:pStyle w:val="NormalWeb"/>
                          <w:spacing w:before="0" w:beforeAutospacing="0" w:after="0" w:afterAutospacing="0" w:line="300" w:lineRule="exact"/>
                          <w:jc w:val="both"/>
                        </w:pPr>
                        <w:r w:rsidRPr="008342F5">
                          <w:rPr>
                            <w:rFonts w:cs="Times New Roman"/>
                            <w:color w:val="000000"/>
                            <w:kern w:val="2"/>
                            <w:sz w:val="16"/>
                            <w:szCs w:val="16"/>
                          </w:rPr>
                          <w:t xml:space="preserve">                            Safe use of the waterway</w:t>
                        </w:r>
                      </w:p>
                      <w:p w14:paraId="33F8B457" w14:textId="77777777" w:rsidR="004A0B59" w:rsidRDefault="004A0B59" w:rsidP="005E0499">
                        <w:pPr>
                          <w:pStyle w:val="NormalWeb"/>
                          <w:spacing w:before="0" w:beforeAutospacing="0" w:after="0" w:afterAutospacing="0" w:line="300" w:lineRule="exact"/>
                          <w:jc w:val="both"/>
                        </w:pPr>
                        <w:r w:rsidRPr="008342F5">
                          <w:rPr>
                            <w:rFonts w:cs="Times New Roman"/>
                            <w:color w:val="000000"/>
                            <w:kern w:val="2"/>
                            <w:sz w:val="16"/>
                            <w:szCs w:val="16"/>
                          </w:rPr>
                          <w:t xml:space="preserve">                        Efficiency of traffic movement</w:t>
                        </w:r>
                      </w:p>
                      <w:p w14:paraId="672B2F8A" w14:textId="77777777" w:rsidR="004A0B59" w:rsidRDefault="004A0B59" w:rsidP="005E0499">
                        <w:pPr>
                          <w:pStyle w:val="NormalWeb"/>
                          <w:spacing w:before="0" w:beforeAutospacing="0" w:after="0" w:afterAutospacing="0" w:line="300" w:lineRule="exact"/>
                          <w:jc w:val="center"/>
                        </w:pPr>
                        <w:r w:rsidRPr="008342F5">
                          <w:rPr>
                            <w:rFonts w:cs="Times New Roman"/>
                            <w:color w:val="000000"/>
                            <w:kern w:val="2"/>
                            <w:sz w:val="16"/>
                            <w:szCs w:val="16"/>
                          </w:rPr>
                          <w:t>Protection of the marine and adjacent environment</w:t>
                        </w:r>
                      </w:p>
                    </w:txbxContent>
                  </v:textbox>
                </v:shape>
                <v:shapetype id="_x0000_t32" coordsize="21600,21600" o:spt="32" o:oned="t" path="m0,0l21600,21600e" filled="f">
                  <v:path arrowok="t" fillok="f" o:connecttype="none"/>
                  <o:lock v:ext="edit" shapetype="t"/>
                </v:shapetype>
                <v:shape id="AutoShape 633" o:spid="_x0000_s1034" type="#_x0000_t32" style="position:absolute;left:2205201;top:1532636;width:5979;height:770656;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a6wL8IAAADcAAAADwAAAGRycy9kb3ducmV2LnhtbERPz2vCMBS+D/wfwhN2m2llDOmMxRYF&#10;d7TmsONb89YWm5fSxNrtr18OA48f3+9tPtteTDT6zrGCdJWAIK6d6bhRoC/Hlw0IH5AN9o5JwQ95&#10;yHeLpy1mxt35TFMVGhFD2GeooA1hyKT0dUsW/coNxJH7dqPFEOHYSDPiPYbbXq6T5E1a7Dg2tDhQ&#10;2VJ9rW5WQalvky6majici8+06T8Op69frdTzct6/gwg0h4f4330yCjavcX48E4+A3P0B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aa6wL8IAAADcAAAADwAAAAAAAAAAAAAA&#10;AAChAgAAZHJzL2Rvd25yZXYueG1sUEsFBgAAAAAEAAQA+QAAAJADAAAAAA==&#10;" strokeweight="1.5pt">
                  <v:stroke endarrow="block"/>
                  <o:lock v:ext="edit" aspectratio="t"/>
                </v:shape>
                <v:line id="Line 634" o:spid="_x0000_s1035" style="position:absolute;flip:x;visibility:visible;mso-wrap-style:square" from="1312477,1532636" to="1647323,230329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m08gUsUAAADcAAAADwAAAGRycy9kb3ducmV2LnhtbESPQWsCMRSE70L/Q3gFb5pYukVXo1Rp&#10;i9faIh6fm+fuavKybKK7/fdNoeBxmJlvmMWqd1bcqA21Zw2TsQJBXHhTc6nh++t9NAURIrJB65k0&#10;/FCA1fJhsMDc+I4/6baLpUgQDjlqqGJscilDUZHDMPYNcfJOvnUYk2xLaVrsEtxZ+aTUi3RYc1qo&#10;sKFNRcVld3UaPtR23Z1nmdqcs+M+W/f28nawWg8f+9c5iEh9vIf/21ujYfo8gb8z6QjI5S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m08gUsUAAADcAAAADwAAAAAAAAAA&#10;AAAAAAChAgAAZHJzL2Rvd25yZXYueG1sUEsFBgAAAAAEAAQA+QAAAJMDAAAAAA==&#10;" strokeweight="1.5pt">
                  <v:stroke endarrow="block"/>
                </v:line>
                <v:line id="Line 635" o:spid="_x0000_s1036" style="position:absolute;visibility:visible;mso-wrap-style:square" from="2755305,1532636" to="3219904,230184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xYM7RMMAAADcAAAADwAAAGRycy9kb3ducmV2LnhtbESPS6vCMBSE94L/IRzBnaY+kV6jiOBj&#10;48Lq4t7doTm2vTYnpYla/70RBJfDzHzDzJeNKcWdaldYVjDoRyCIU6sLzhScT5veDITzyBpLy6Tg&#10;SQ6Wi3ZrjrG2Dz7SPfGZCBB2MSrIva9iKV2ak0HXtxVx8C62NuiDrDOpa3wEuCnlMIqm0mDBYSHH&#10;itY5pdfkZhRMcDTNjodff9mP//6bNfFgm+yU6naa1Q8IT43/hj/tvVYwGw/hfSYcAbl4A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MWDO0TDAAAA3AAAAA8AAAAAAAAAAAAA&#10;AAAAoQIAAGRycy9kb3ducmV2LnhtbFBLBQYAAAAABAAEAPkAAACRAwAAAAA=&#10;" strokeweight="1.5pt">
                  <v:stroke endarrow="block"/>
                </v:line>
                <v:line id="Line 636" o:spid="_x0000_s1037" style="position:absolute;visibility:visible;mso-wrap-style:square" from="4031308,167722" to="4031308,5660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acfMQAAADcAAAADwAAAGRycy9kb3ducmV2LnhtbESPQWvCQBSE70L/w/IEb3VjlSKpq0hB&#10;Ld4aRejtkX0mMdm36e5G03/fFQSPw8x8wyxWvWnElZyvLCuYjBMQxLnVFRcKjofN6xyED8gaG8uk&#10;4I88rJYvgwWm2t74m65ZKESEsE9RQRlCm0rp85IM+rFtiaN3ts5giNIVUju8Rbhp5FuSvEuDFceF&#10;Elv6LCmvs84oOHUZ/1zqjWuw2+5259Nv7ad7pUbDfv0BIlAfnuFH+0srmM+mcD8Tj4Bc/gM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35px8xAAAANwAAAAPAAAAAAAAAAAA&#10;AAAAAKECAABkcnMvZG93bnJldi54bWxQSwUGAAAAAAQABAD5AAAAkgMAAAAA&#10;" strokeweight="1.5pt"/>
                <v:shape id="Text Box 637" o:spid="_x0000_s1038" type="#_x0000_t202" style="position:absolute;left:1052971;top:3394783;width:2506562;height:44123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qThwwAA&#10;ANwAAAAPAAAAZHJzL2Rvd25yZXYueG1sRI9Pi8IwFMTvgt8hPMGbpi7dpVSjiLBlj/7ZxeuzeTbF&#10;5qU02Vq//UYQ9jjMzG+Y1Wawjeip87VjBYt5AoK4dLrmSsH36XOWgfABWWPjmBQ8yMNmPR6tMNfu&#10;zgfqj6ESEcI+RwUmhDaX0peGLPq5a4mjd3WdxRBlV0nd4T3CbSPfkuRDWqw5LhhsaWeovB1/rYJ3&#10;f96n/eNSmyr7KWQx2EN6KpSaTobtEkSgIfyHX+0vrSBLU3ieiUdArv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RTqThwwAAANwAAAAPAAAAAAAAAAAAAAAAAJcCAABkcnMvZG93&#10;bnJldi54bWxQSwUGAAAAAAQABAD1AAAAhwMAAAAA&#10;" strokeweight="1.5pt">
                  <o:lock v:ext="edit" aspectratio="t"/>
                  <v:textbox>
                    <w:txbxContent/>
                  </v:textbox>
                </v:shape>
                <v:line id="Line 638" o:spid="_x0000_s1039" style="position:absolute;visibility:visible;mso-wrap-style:square" from="3221100,2872970" to="3221698,338698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3p4fcQAAADcAAAADwAAAGRycy9kb3ducmV2LnhtbESP0WoCMRRE3wX/IVyhb5q1VJHVKFJo&#10;aR8UXf2Ay+a6WdzcbJOoa7/eFAo+DjNzhlmsOtuIK/lQO1YwHmUgiEuna64UHA8fwxmIEJE1No5J&#10;wZ0CrJb93gJz7W68p2sRK5EgHHJUYGJscylDachiGLmWOHkn5y3GJH0ltcdbgttGvmbZVFqsOS0Y&#10;bOndUHkuLlbBd/BTf4mcyc2P+d2dt7u7/KyUehl06zmISF18hv/bX1rB7G0Cf2fSEZDLB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Denh9xAAAANwAAAAPAAAAAAAAAAAA&#10;AAAAAKECAABkcnMvZG93bnJldi54bWxQSwUGAAAAAAQABAD5AAAAkgMAAAAA&#10;" strokecolor="red" strokeweight="1.5pt">
                  <v:stroke endarrow="block"/>
                </v:line>
                <v:line id="Line 639" o:spid="_x0000_s1040" style="position:absolute;visibility:visible;mso-wrap-style:square" from="2211180,2878031" to="2211778,338987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rg9R8QAAADcAAAADwAAAGRycy9kb3ducmV2LnhtbESPT4vCMBTE7wt+h/CEvW1T/xWpRhFh&#10;XS8e7HrQ26N5ttXmpTRZrd/eCMIeh5n5DTNfdqYWN2pdZVnBIIpBEOdWV1woOPx+f01BOI+ssbZM&#10;Ch7kYLnofcwx1fbOe7plvhABwi5FBaX3TSqly0sy6CLbEAfvbFuDPsi2kLrFe4CbWg7jOJEGKw4L&#10;JTa0Lim/Zn9GwQRHSbHfHf15Oz5dujXxYJP9KPXZ71YzEJ46/x9+t7dawXScwOtMOAJy8QQ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6uD1HxAAAANwAAAAPAAAAAAAAAAAA&#10;AAAAAKECAABkcnMvZG93bnJldi54bWxQSwUGAAAAAAQABAD5AAAAkgMAAAAA&#10;" strokeweight="1.5pt">
                  <v:stroke endarrow="block"/>
                </v:line>
                <v:line id="Line 640" o:spid="_x0000_s1041" style="position:absolute;visibility:visible;mso-wrap-style:square" from="1358519,2878031" to="1359117,338987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ScRyscAAADcAAAADwAAAGRycy9kb3ducmV2LnhtbESPT2vCQBTE7wW/w/KE3pqNVvyTZhUR&#10;hNKL1Hpoby/Z1ySYfRt2VxP76btCocdhZn7D5JvBtOJKzjeWFUySFARxaXXDlYLTx/5pCcIHZI2t&#10;ZVJwIw+b9eghx0zbnt/pegyViBD2GSqoQ+gyKX1Zk0Gf2I44et/WGQxRukpqh32Em1ZO03QuDTYc&#10;F2rsaFdTeT5ejIJh91y8HeSq2PbmZ7766mbuNvlU6nE8bF9ABBrCf/iv/aoVLGcLuJ+JR0CufwE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A9JxHKxwAAANwAAAAPAAAAAAAA&#10;AAAAAAAAAKECAABkcnMvZG93bnJldi54bWxQSwUGAAAAAAQABAD5AAAAlQMAAAAA&#10;" strokecolor="navy" strokeweight="1.5pt">
                  <v:stroke endarrow="block"/>
                </v:line>
                <v:shape id="Text Box 641" o:spid="_x0000_s1042" type="#_x0000_t202" style="position:absolute;left:4143721;top:2303292;width:765363;height:43015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iGgcwgAA&#10;ANwAAAAPAAAAZHJzL2Rvd25yZXYueG1sRE/Pa8IwFL4P/B/CE3abqTK0dkbZFEEED+uEbbdH82yL&#10;zUtJYq3/vTkIHj++34tVbxrRkfO1ZQXjUQKCuLC65lLB8Wf7loLwAVljY5kU3MjDajl4WWCm7ZW/&#10;qctDKWII+wwVVCG0mZS+qMigH9mWOHIn6wyGCF0ptcNrDDeNnCTJVBqsOTZU2NK6ouKcX4yCUzff&#10;bva2+J/h5veWTr8Of+4QlHod9p8fIAL14Sl+uHdaQfoe18Yz8QjI5R0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IaBzCAAAA3AAAAA8AAAAAAAAAAAAAAAAAlwIAAGRycy9kb3du&#10;cmV2LnhtbFBLBQYAAAAABAAEAPUAAACGAwAAAAA=&#10;" strokecolor="green" strokeweight="1.5pt">
                  <o:lock v:ext="edit" aspectratio="t"/>
                  <v:textbox>
                    <w:txbxContent>
                      <w:p w14:paraId="48B4C04B" w14:textId="77777777" w:rsidR="004A0B59" w:rsidRDefault="004A0B59" w:rsidP="005E0499">
                        <w:pPr>
                          <w:pStyle w:val="NormalWeb"/>
                          <w:spacing w:before="0" w:beforeAutospacing="0" w:after="0" w:afterAutospacing="0" w:line="240" w:lineRule="exact"/>
                          <w:jc w:val="center"/>
                        </w:pPr>
                        <w:r w:rsidRPr="008342F5">
                          <w:rPr>
                            <w:rFonts w:cs="Times New Roman"/>
                            <w:b/>
                            <w:bCs/>
                            <w:color w:val="008000"/>
                            <w:kern w:val="2"/>
                            <w:sz w:val="18"/>
                            <w:szCs w:val="18"/>
                          </w:rPr>
                          <w:t>Local Port Service</w:t>
                        </w:r>
                      </w:p>
                    </w:txbxContent>
                  </v:textbox>
                </v:shape>
                <v:shape id="Text Box 642" o:spid="_x0000_s1043" type="#_x0000_t202" style="position:absolute;left:718960;top:4520006;width:1293343;height:106048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qfvGxAAA&#10;ANwAAAAPAAAAZHJzL2Rvd25yZXYueG1sRI9Ba8JAFITvBf/D8gre6iYiJaauUqyC9GZa0OMj+5oE&#10;s29D9jWJ/75bKPQ4zMw3zGY3uVYN1IfGs4F0kYAiLr1tuDLw+XF8ykAFQbbYeiYDdwqw284eNphb&#10;P/KZhkIqFSEccjRQi3S51qGsyWFY+I44el++dyhR9pW2PY4R7lq9TJJn7bDhuFBjR/uaylvx7Qwc&#10;03e5vqUXWd2sv7hzCNVhWRozf5xeX0AJTfIf/mufrIFstYbfM/EI6O0P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kqn7xsQAAADcAAAADwAAAAAAAAAAAAAAAACXAgAAZHJzL2Rv&#10;d25yZXYueG1sUEsFBgAAAAAEAAQA9QAAAIgDAAAAAA==&#10;" stroked="f" strokecolor="navy" strokeweight="1.5pt">
                  <o:lock v:ext="edit" aspectratio="t"/>
                  <v:textbox>
                    <w:txbxContent>
                      <w:p w14:paraId="4F80462B" w14:textId="77777777" w:rsidR="004A0B59" w:rsidRDefault="004A0B59" w:rsidP="005E0499">
                        <w:pPr>
                          <w:pStyle w:val="NormalWeb"/>
                          <w:spacing w:before="0" w:beforeAutospacing="0" w:after="0" w:afterAutospacing="0" w:line="300" w:lineRule="exact"/>
                          <w:jc w:val="center"/>
                        </w:pPr>
                        <w:r w:rsidRPr="008342F5">
                          <w:rPr>
                            <w:rFonts w:cs="Times New Roman"/>
                            <w:b/>
                            <w:bCs/>
                            <w:color w:val="000080"/>
                            <w:kern w:val="2"/>
                            <w:sz w:val="16"/>
                            <w:szCs w:val="16"/>
                          </w:rPr>
                          <w:t xml:space="preserve">Providing Traffic: </w:t>
                        </w:r>
                      </w:p>
                      <w:p w14:paraId="0710D184" w14:textId="77777777" w:rsidR="004A0B59" w:rsidRDefault="004A0B59" w:rsidP="005E0499">
                        <w:pPr>
                          <w:pStyle w:val="NormalWeb"/>
                          <w:spacing w:before="0" w:beforeAutospacing="0" w:after="0" w:afterAutospacing="0" w:line="240" w:lineRule="exact"/>
                          <w:jc w:val="center"/>
                        </w:pPr>
                      </w:p>
                      <w:p w14:paraId="2B426C07" w14:textId="77777777" w:rsidR="004A0B59" w:rsidRPr="008342F5" w:rsidRDefault="004A0B59" w:rsidP="005E0499">
                        <w:pPr>
                          <w:pStyle w:val="NormalWeb"/>
                          <w:spacing w:before="0" w:beforeAutospacing="0" w:after="0" w:afterAutospacing="0" w:line="240" w:lineRule="exact"/>
                          <w:jc w:val="center"/>
                          <w:rPr>
                            <w:rFonts w:cs="Times New Roman"/>
                            <w:b/>
                            <w:bCs/>
                            <w:color w:val="000080"/>
                            <w:kern w:val="2"/>
                            <w:sz w:val="16"/>
                            <w:szCs w:val="16"/>
                          </w:rPr>
                        </w:pPr>
                        <w:r w:rsidRPr="008342F5">
                          <w:rPr>
                            <w:rFonts w:cs="Times New Roman"/>
                            <w:b/>
                            <w:bCs/>
                            <w:color w:val="000080"/>
                            <w:kern w:val="2"/>
                            <w:sz w:val="16"/>
                            <w:szCs w:val="16"/>
                          </w:rPr>
                          <w:t>INFORMATION</w:t>
                        </w:r>
                      </w:p>
                      <w:p w14:paraId="2E370F6D" w14:textId="77777777" w:rsidR="004A0B59" w:rsidRDefault="004A0B59" w:rsidP="005E0499">
                        <w:pPr>
                          <w:pStyle w:val="NormalWeb"/>
                          <w:spacing w:before="0" w:beforeAutospacing="0" w:after="0" w:afterAutospacing="0" w:line="240" w:lineRule="exact"/>
                          <w:jc w:val="center"/>
                        </w:pPr>
                        <w:r w:rsidRPr="008342F5">
                          <w:rPr>
                            <w:rFonts w:cs="Times New Roman"/>
                            <w:b/>
                            <w:bCs/>
                            <w:color w:val="000080"/>
                            <w:kern w:val="2"/>
                            <w:sz w:val="16"/>
                            <w:szCs w:val="16"/>
                          </w:rPr>
                          <w:t>WARNING</w:t>
                        </w:r>
                      </w:p>
                      <w:p w14:paraId="11579BFF" w14:textId="77777777" w:rsidR="004A0B59" w:rsidRDefault="004A0B59" w:rsidP="005E0499">
                        <w:pPr>
                          <w:pStyle w:val="NormalWeb"/>
                          <w:spacing w:before="0" w:beforeAutospacing="0" w:after="0" w:afterAutospacing="0" w:line="240" w:lineRule="exact"/>
                          <w:jc w:val="center"/>
                        </w:pPr>
                        <w:r w:rsidRPr="008342F5">
                          <w:rPr>
                            <w:rFonts w:cs="Times New Roman"/>
                            <w:b/>
                            <w:bCs/>
                            <w:color w:val="000080"/>
                            <w:kern w:val="2"/>
                            <w:sz w:val="16"/>
                            <w:szCs w:val="16"/>
                          </w:rPr>
                          <w:t>ADVICE</w:t>
                        </w:r>
                      </w:p>
                      <w:p w14:paraId="69083F7B" w14:textId="77777777" w:rsidR="004A0B59" w:rsidRDefault="004A0B59" w:rsidP="005E0499">
                        <w:pPr>
                          <w:pStyle w:val="NormalWeb"/>
                          <w:spacing w:before="0" w:beforeAutospacing="0" w:after="0" w:afterAutospacing="0" w:line="240" w:lineRule="exact"/>
                          <w:jc w:val="center"/>
                        </w:pPr>
                        <w:r w:rsidRPr="008342F5">
                          <w:rPr>
                            <w:rFonts w:cs="Times New Roman"/>
                            <w:b/>
                            <w:bCs/>
                            <w:color w:val="000080"/>
                            <w:kern w:val="2"/>
                            <w:sz w:val="16"/>
                            <w:szCs w:val="16"/>
                          </w:rPr>
                          <w:t>INSTRUCTION</w:t>
                        </w:r>
                      </w:p>
                    </w:txbxContent>
                  </v:textbox>
                </v:shape>
                <v:group id="Group 850" o:spid="_x0000_s1044" style="position:absolute;left:2212574;top:4122601;width:1819426;height:517449" coordorigin="2211882,4112900" coordsize="3198,42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GIjj78IAAADcAAAADwAA&#10;AAAAAAAAAAAAAACpAgAAZHJzL2Rvd25yZXYueG1sUEsFBgAAAAAEAAQA+gAAAJgDAAAAAA==&#10;">
                  <o:lock v:ext="edit" aspectratio="t"/>
                  <v:shape id="Text Box 644" o:spid="_x0000_s1045" type="#_x0000_t202" style="position:absolute;left:2211882;top:4112934;width:1610;height:3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H0G7wwAA&#10;ANwAAAAPAAAAZHJzL2Rvd25yZXYueG1sRI9PawIxFMTvhX6H8AreanYLLbI1ii0VepCCuuD1sXnd&#10;LG5eliTun29vBMHjMDO/YZbr0baiJx8axwryeQaCuHK64VpBedy+LkCEiKyxdUwKJgqwXj0/LbHQ&#10;buA99YdYiwThUKACE2NXSBkqQxbD3HXEyft33mJM0tdSexwS3LbyLcs+pMWG04LBjr4NVefDxSqw&#10;u+y0//vJTTmVPcbp+OV5GJWavYybTxCRxvgI39u/WsHiPYfbmXQE5OoK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yH0G7wwAAANwAAAAPAAAAAAAAAAAAAAAAAJcCAABkcnMvZG93&#10;bnJldi54bWxQSwUGAAAAAAQABAD1AAAAhwMAAAAA&#10;" filled="f" stroked="f" strokeweight="1.5pt">
                    <o:lock v:ext="edit" aspectratio="t"/>
                    <v:textbox>
                      <w:txbxContent>
                        <w:p w14:paraId="2A77F65A" w14:textId="77777777" w:rsidR="004A0B59" w:rsidRDefault="004A0B59" w:rsidP="005E0499">
                          <w:pPr>
                            <w:pStyle w:val="NormalWeb"/>
                            <w:spacing w:before="0" w:beforeAutospacing="0" w:after="0" w:afterAutospacing="0" w:line="240" w:lineRule="exact"/>
                            <w:jc w:val="center"/>
                          </w:pPr>
                          <w:r w:rsidRPr="008342F5">
                            <w:rPr>
                              <w:rFonts w:cs="Times New Roman"/>
                              <w:color w:val="FF0000"/>
                              <w:kern w:val="2"/>
                              <w:sz w:val="16"/>
                              <w:szCs w:val="16"/>
                            </w:rPr>
                            <w:t>REQUESTED</w:t>
                          </w:r>
                        </w:p>
                      </w:txbxContent>
                    </v:textbox>
                  </v:shape>
                  <v:shape id="Text Box 645" o:spid="_x0000_s1046" type="#_x0000_t202" style="position:absolute;left:2213725;top:4112929;width:1355;height:3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zd/MwwAA&#10;ANwAAAAPAAAAZHJzL2Rvd25yZXYueG1sRI9PawIxFMTvgt8hPKE3zSpYZGuUVix4kIK60Otj87pZ&#10;unlZknT/fPtGEDwOM/MbZrsfbCM68qF2rGC5yEAQl07XXCkobp/zDYgQkTU2jknBSAH2u+lki7l2&#10;PV+ou8ZKJAiHHBWYGNtcylAashgWriVO3o/zFmOSvpLaY5/gtpGrLHuVFmtOCwZbOhgqf69/VoE9&#10;Z9+Xr+PSFGPRYRxvH577QamX2fD+BiLSEJ/hR/ukFWzWK7ifSUdA7v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Czd/MwwAAANwAAAAPAAAAAAAAAAAAAAAAAJcCAABkcnMvZG93&#10;bnJldi54bWxQSwUGAAAAAAQABAD1AAAAhwMAAAAA&#10;" filled="f" stroked="f" strokeweight="1.5pt">
                    <o:lock v:ext="edit" aspectratio="t"/>
                    <v:textbox>
                      <w:txbxContent>
                        <w:p w14:paraId="4C92DC7B" w14:textId="77777777" w:rsidR="004A0B59" w:rsidRDefault="004A0B59" w:rsidP="005E0499">
                          <w:pPr>
                            <w:pStyle w:val="NormalWeb"/>
                            <w:spacing w:before="0" w:beforeAutospacing="0" w:after="0" w:afterAutospacing="0" w:line="240" w:lineRule="exact"/>
                            <w:jc w:val="center"/>
                          </w:pPr>
                          <w:r w:rsidRPr="008342F5">
                            <w:rPr>
                              <w:rFonts w:cs="Times New Roman"/>
                              <w:color w:val="FF0000"/>
                              <w:kern w:val="2"/>
                              <w:sz w:val="16"/>
                              <w:szCs w:val="16"/>
                            </w:rPr>
                            <w:t>OBSERVED</w:t>
                          </w:r>
                        </w:p>
                      </w:txbxContent>
                    </v:textbox>
                  </v:shape>
                  <v:shape id="Text Box 646" o:spid="_x0000_s1047" type="#_x0000_t202" style="position:absolute;left:2213335;top:4112900;width:499;height:22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gXpXxAAA&#10;ANwAAAAPAAAAZHJzL2Rvd25yZXYueG1sRI/NasMwEITvhbyD2EJujZyGluBECU1JIIdSiGPIdbG2&#10;lqm1MpLin7evCoUeh5n5htnuR9uKnnxoHCtYLjIQxJXTDdcKyuvpaQ0iRGSNrWNSMFGA/W72sMVc&#10;u4Ev1BexFgnCIUcFJsYulzJUhiyGheuIk/flvMWYpK+l9jgkuG3lc5a9SosNpwWDHb0bqr6Lu1Vg&#10;P7Lb5fO4NOVU9hin68HzMCo1fxzfNiAijfE//Nc+awXrlxX8nklHQO5+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rYF6V8QAAADcAAAADwAAAAAAAAAAAAAAAACXAgAAZHJzL2Rv&#10;d25yZXYueG1sUEsFBgAAAAAEAAQA9QAAAIgDAAAAAA==&#10;" filled="f" stroked="f" strokeweight="1.5pt">
                    <o:lock v:ext="edit" aspectratio="t"/>
                    <v:textbox>
                      <w:txbxContent>
                        <w:p w14:paraId="4895999D" w14:textId="77777777" w:rsidR="004A0B59" w:rsidRDefault="004A0B59" w:rsidP="005E0499">
                          <w:pPr>
                            <w:pStyle w:val="NormalWeb"/>
                            <w:spacing w:before="0" w:beforeAutospacing="0" w:after="0" w:afterAutospacing="0" w:line="300" w:lineRule="exact"/>
                            <w:jc w:val="both"/>
                          </w:pPr>
                          <w:r w:rsidRPr="008342F5">
                            <w:rPr>
                              <w:rFonts w:cs="Times New Roman"/>
                              <w:color w:val="FF0000"/>
                              <w:kern w:val="2"/>
                              <w:sz w:val="16"/>
                              <w:szCs w:val="16"/>
                            </w:rPr>
                            <w:t>or</w:t>
                          </w:r>
                        </w:p>
                      </w:txbxContent>
                    </v:textbox>
                  </v:shape>
                </v:group>
                <v:shape id="Text Box 647" o:spid="_x0000_s1048" type="#_x0000_t202" style="position:absolute;left:2159586;top:4319456;width:1771079;height:124780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aOIjxAAA&#10;ANwAAAAPAAAAZHJzL2Rvd25yZXYueG1sRI/NasMwEITvhbyD2EJujZySluBECU1JIIdSiGPIdbG2&#10;lqm1MpLin7evCoUeh5n5htnuR9uKnnxoHCtYLjIQxJXTDdcKyuvpaQ0iRGSNrWNSMFGA/W72sMVc&#10;u4Ev1BexFgnCIUcFJsYulzJUhiyGheuIk/flvMWYpK+l9jgkuG3lc5a9SosNpwWDHb0bqr6Lu1Vg&#10;P7Lb5fO4NOVU9hin68HzMCo1fxzfNiAijfE//Nc+awXrlxX8nklHQO5+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ImjiI8QAAADcAAAADwAAAAAAAAAAAAAAAACXAgAAZHJzL2Rv&#10;d25yZXYueG1sUEsFBgAAAAAEAAQA9QAAAIgDAAAAAA==&#10;" filled="f" stroked="f" strokeweight="1.5pt">
                  <o:lock v:ext="edit" aspectratio="t"/>
                  <v:textbox>
                    <w:txbxContent>
                      <w:p w14:paraId="7220FA4A" w14:textId="77777777" w:rsidR="004A0B59" w:rsidRDefault="004A0B59" w:rsidP="005E0499">
                        <w:pPr>
                          <w:pStyle w:val="NormalWeb"/>
                          <w:spacing w:before="0" w:beforeAutospacing="0" w:after="0" w:afterAutospacing="0" w:line="300" w:lineRule="exact"/>
                          <w:jc w:val="center"/>
                        </w:pPr>
                      </w:p>
                      <w:p w14:paraId="762ED48D" w14:textId="77777777" w:rsidR="004A0B59" w:rsidRDefault="004A0B59" w:rsidP="005E0499">
                        <w:pPr>
                          <w:pStyle w:val="NormalWeb"/>
                          <w:spacing w:before="0" w:beforeAutospacing="0" w:after="0" w:afterAutospacing="0" w:line="300" w:lineRule="exact"/>
                          <w:jc w:val="center"/>
                        </w:pPr>
                        <w:r w:rsidRPr="008342F5">
                          <w:rPr>
                            <w:rFonts w:cs="Times New Roman"/>
                            <w:b/>
                            <w:bCs/>
                            <w:color w:val="FF0000"/>
                            <w:kern w:val="2"/>
                            <w:sz w:val="16"/>
                            <w:szCs w:val="16"/>
                          </w:rPr>
                          <w:t xml:space="preserve">Providing Navigational: </w:t>
                        </w:r>
                      </w:p>
                      <w:p w14:paraId="7D9D262C" w14:textId="77777777" w:rsidR="004A0B59" w:rsidRDefault="004A0B59" w:rsidP="005E0499">
                        <w:pPr>
                          <w:pStyle w:val="NormalWeb"/>
                          <w:spacing w:before="200" w:beforeAutospacing="0" w:after="0" w:afterAutospacing="0" w:line="120" w:lineRule="auto"/>
                          <w:jc w:val="center"/>
                        </w:pPr>
                        <w:r w:rsidRPr="008342F5">
                          <w:rPr>
                            <w:rFonts w:cs="Times New Roman"/>
                            <w:b/>
                            <w:bCs/>
                            <w:i/>
                            <w:iCs/>
                            <w:color w:val="FF0000"/>
                            <w:kern w:val="2"/>
                            <w:sz w:val="16"/>
                            <w:szCs w:val="16"/>
                          </w:rPr>
                          <w:t>INFORMATION</w:t>
                        </w:r>
                      </w:p>
                      <w:p w14:paraId="10CE570E" w14:textId="77777777" w:rsidR="004A0B59" w:rsidRDefault="004A0B59" w:rsidP="005E0499">
                        <w:pPr>
                          <w:pStyle w:val="NormalWeb"/>
                          <w:spacing w:before="200" w:beforeAutospacing="0" w:after="0" w:afterAutospacing="0" w:line="120" w:lineRule="auto"/>
                          <w:jc w:val="center"/>
                        </w:pPr>
                        <w:r w:rsidRPr="008342F5">
                          <w:rPr>
                            <w:rFonts w:cs="Times New Roman"/>
                            <w:b/>
                            <w:bCs/>
                            <w:i/>
                            <w:iCs/>
                            <w:color w:val="FF0000"/>
                            <w:kern w:val="2"/>
                            <w:sz w:val="16"/>
                            <w:szCs w:val="16"/>
                          </w:rPr>
                          <w:t>WARNING</w:t>
                        </w:r>
                      </w:p>
                      <w:p w14:paraId="56EE6B4F" w14:textId="77777777" w:rsidR="004A0B59" w:rsidRDefault="004A0B59" w:rsidP="005E0499">
                        <w:pPr>
                          <w:pStyle w:val="NormalWeb"/>
                          <w:spacing w:before="200" w:beforeAutospacing="0" w:after="0" w:afterAutospacing="0" w:line="120" w:lineRule="auto"/>
                          <w:jc w:val="center"/>
                        </w:pPr>
                        <w:r w:rsidRPr="008342F5">
                          <w:rPr>
                            <w:rFonts w:cs="Times New Roman"/>
                            <w:b/>
                            <w:bCs/>
                            <w:i/>
                            <w:iCs/>
                            <w:color w:val="FF0000"/>
                            <w:kern w:val="2"/>
                            <w:sz w:val="16"/>
                            <w:szCs w:val="16"/>
                          </w:rPr>
                          <w:t>ADVICE</w:t>
                        </w:r>
                      </w:p>
                      <w:p w14:paraId="13978A85" w14:textId="77777777" w:rsidR="004A0B59" w:rsidRDefault="004A0B59" w:rsidP="005E0499">
                        <w:pPr>
                          <w:pStyle w:val="NormalWeb"/>
                          <w:spacing w:before="0" w:beforeAutospacing="0" w:after="0" w:afterAutospacing="0"/>
                          <w:jc w:val="center"/>
                        </w:pPr>
                        <w:r w:rsidRPr="008342F5">
                          <w:rPr>
                            <w:rFonts w:cs="Times New Roman"/>
                            <w:b/>
                            <w:bCs/>
                            <w:i/>
                            <w:iCs/>
                            <w:color w:val="FF0000"/>
                            <w:kern w:val="2"/>
                            <w:sz w:val="16"/>
                            <w:szCs w:val="16"/>
                          </w:rPr>
                          <w:t>and/or</w:t>
                        </w:r>
                      </w:p>
                      <w:p w14:paraId="37A9DB78" w14:textId="77777777" w:rsidR="004A0B59" w:rsidRDefault="004A0B59" w:rsidP="005E0499">
                        <w:pPr>
                          <w:pStyle w:val="NormalWeb"/>
                          <w:spacing w:before="0" w:beforeAutospacing="0" w:after="0" w:afterAutospacing="0"/>
                          <w:jc w:val="center"/>
                        </w:pPr>
                        <w:r w:rsidRPr="008342F5">
                          <w:rPr>
                            <w:rFonts w:cs="Times New Roman"/>
                            <w:b/>
                            <w:bCs/>
                            <w:i/>
                            <w:iCs/>
                            <w:color w:val="FF0000"/>
                            <w:kern w:val="2"/>
                            <w:sz w:val="16"/>
                            <w:szCs w:val="16"/>
                          </w:rPr>
                          <w:t>INSTRUCTION</w:t>
                        </w:r>
                      </w:p>
                    </w:txbxContent>
                  </v:textbox>
                </v:shape>
                <v:line id="Line 648" o:spid="_x0000_s1049" style="position:absolute;flip:x;visibility:visible;mso-wrap-style:square" from="1365632,3800542" to="1371022,452000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RZLgusUAAADcAAAADwAAAGRycy9kb3ducmV2LnhtbESPQWsCMRSE74X+h/AKvZSaVVixW6NY&#10;qbhXXQsen5vXzdLNy7KJGv+9KRR6HGbmG2a+jLYTFxp861jBeJSBIK6dbrlRcKg2rzMQPiBr7ByT&#10;ght5WC4eH+ZYaHflHV32oREJwr5ABSaEvpDS14Ys+pHriZP37QaLIcmhkXrAa4LbTk6ybCottpwW&#10;DPa0NlT/7M9WwWS8jR8rZ/KX+FaePqvDsSq/SqWen+LqHUSgGP7Df+1SK5jlOfyeSUdALu4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RZLgusUAAADcAAAADwAAAAAAAAAA&#10;AAAAAAChAgAAZHJzL2Rvd25yZXYueG1sUEsFBgAAAAAEAAQA+QAAAJMDAAAAAA==&#10;" strokecolor="navy" strokeweight="1.5pt">
                  <v:stroke endarrow="block"/>
                </v:line>
                <v:line id="Line 649" o:spid="_x0000_s1050" style="position:absolute;visibility:visible;mso-wrap-style:square" from="3211552,3847170" to="3559533,418226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9nFw18MAAADcAAAADwAAAGRycy9kb3ducmV2LnhtbESP0WoCMRRE34X+Q7iFvmnWQhfZGkUE&#10;S/tQ0bUfcNlcN4ubmzWJuvbrjSD4OMzMGWY6720rzuRD41jBeJSBIK6cbrhW8LdbDScgQkTW2Dom&#10;BVcKMJ+9DKZYaHfhLZ3LWIsE4VCgAhNjV0gZKkMWw8h1xMnbO28xJulrqT1eEty28j3Lcmmx4bRg&#10;sKOloepQnqyCn+Bzf4qcyd+j+d8c1pur/KqVenvtF58gIvXxGX60v7WCyUcO9zPpCMjZD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PZxcNfDAAAA3AAAAA8AAAAAAAAAAAAA&#10;AAAAoQIAAGRycy9kb3ducmV2LnhtbFBLBQYAAAAABAAEAPkAAACRAwAAAAA=&#10;" strokecolor="red" strokeweight="1.5pt">
                  <v:stroke endarrow="block"/>
                </v:line>
                <v:line id="Line 650" o:spid="_x0000_s1051" style="position:absolute;flip:x;visibility:visible;mso-wrap-style:square" from="2691328,3847170" to="3038708,421887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A7XEsUAAADcAAAADwAAAGRycy9kb3ducmV2LnhtbESP3WoCMRSE7wXfIRzBO80qWO1qFPEH&#10;Ci0UtS16d9gcdxc3J0sS1+3bN4VCL4eZ+YZZrFpTiYacLy0rGA0TEMSZ1SXnCj5O+8EMhA/IGivL&#10;pOCbPKyW3c4CU20ffKDmGHIRIexTVFCEUKdS+qwgg35oa+LoXa0zGKJ0udQOHxFuKjlOkidpsOS4&#10;UGBNm4Ky2/FuFIT316qROP18/tqey+RtdyHnLkr1e+16DiJQG/7Df+0XrWA2mcLvmXgE5PIH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cA7XEsUAAADcAAAADwAAAAAAAAAA&#10;AAAAAAChAgAAZHJzL2Rvd25yZXYueG1sUEsFBgAAAAAEAAQA+QAAAJMDAAAAAA==&#10;" strokecolor="red" strokeweight="1.5pt">
                  <v:stroke endarrow="block"/>
                </v:line>
                <v:shape id="Text Box 651" o:spid="_x0000_s1052" type="#_x0000_t202" style="position:absolute;left:4104418;top:3233982;width:879569;height:94847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2jg5wQAA&#10;ANwAAAAPAAAAZHJzL2Rvd25yZXYueG1sRE/Pa8IwFL4P9j+EN9htTScqpTaVMbDsOHVj17fmmZQ1&#10;L6XJav3vzUHw+PH9rraz68VEY+g8K3jNchDErdcdGwVfx91LASJEZI29Z1JwoQDb+vGhwlL7M+9p&#10;OkQjUgiHEhXYGIdSytBachgyPxAn7uRHhzHB0Ug94jmFu14u8nwtHXacGiwO9G6p/Tv8OwWr8PO5&#10;nC6/nTXFdyOb2e2Xx0ap56f5bQMi0hzv4pv7QysoVmltOpOOgKyv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1do4OcEAAADcAAAADwAAAAAAAAAAAAAAAACXAgAAZHJzL2Rvd25y&#10;ZXYueG1sUEsFBgAAAAAEAAQA9QAAAIUDAAAAAA==&#10;" strokeweight="1.5pt">
                  <o:lock v:ext="edit" aspectratio="t"/>
                  <v:textbox>
                    <w:txbxContent>
                      <w:p w14:paraId="0A0BDBB7" w14:textId="77777777" w:rsidR="004A0B59" w:rsidRDefault="004A0B59" w:rsidP="005E0499">
                        <w:pPr>
                          <w:pStyle w:val="NormalWeb"/>
                          <w:tabs>
                            <w:tab w:val="left" w:pos="360"/>
                          </w:tabs>
                          <w:spacing w:before="0" w:beforeAutospacing="0" w:after="0" w:afterAutospacing="0"/>
                          <w:jc w:val="center"/>
                        </w:pPr>
                        <w:r w:rsidRPr="008342F5">
                          <w:rPr>
                            <w:rFonts w:cs="Times New Roman"/>
                            <w:b/>
                            <w:bCs/>
                            <w:color w:val="000000"/>
                            <w:kern w:val="2"/>
                            <w:sz w:val="16"/>
                            <w:szCs w:val="16"/>
                          </w:rPr>
                          <w:t>Providing local information, e.g.</w:t>
                        </w:r>
                      </w:p>
                      <w:p w14:paraId="03F8A6A5" w14:textId="77777777" w:rsidR="004A0B59" w:rsidRDefault="004A0B59" w:rsidP="005E0499">
                        <w:pPr>
                          <w:pStyle w:val="NormalWeb"/>
                          <w:tabs>
                            <w:tab w:val="left" w:pos="180"/>
                          </w:tabs>
                          <w:spacing w:before="0" w:beforeAutospacing="0" w:after="0" w:afterAutospacing="0"/>
                          <w:jc w:val="center"/>
                        </w:pPr>
                        <w:r w:rsidRPr="008342F5">
                          <w:rPr>
                            <w:rFonts w:cs="Times New Roman"/>
                            <w:color w:val="008000"/>
                            <w:kern w:val="2"/>
                            <w:sz w:val="16"/>
                            <w:szCs w:val="16"/>
                          </w:rPr>
                          <w:t>Environmental data &amp; Port information</w:t>
                        </w:r>
                      </w:p>
                    </w:txbxContent>
                  </v:textbox>
                </v:shape>
                <v:shape id="Text Box 652" o:spid="_x0000_s1053" type="#_x0000_t202" style="position:absolute;left:108227;top:881989;width:944744;height:28628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aU29wwAA&#10;ANwAAAAPAAAAZHJzL2Rvd25yZXYueG1sRI9PawIxFMTvBb9DeIK3mlWw2K1RqrTQQxHUhV4fm9fN&#10;0s3LksT98+0bQfA4zMxvmM1usI3oyIfasYLFPANBXDpdc6WguHw+r0GEiKyxcUwKRgqw206eNphr&#10;1/OJunOsRIJwyFGBibHNpQylIYth7lri5P06bzEm6SupPfYJbhu5zLIXabHmtGCwpYOh8u98tQrs&#10;d/ZzOn4sTDEWHcbxsvfcD0rNpsP7G4hIQ3yE7+0vrWC9eoXbmXQE5PY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MaU29wwAAANwAAAAPAAAAAAAAAAAAAAAAAJcCAABkcnMvZG93&#10;bnJldi54bWxQSwUGAAAAAAQABAD1AAAAhwMAAAAA&#10;" filled="f" stroked="f" strokeweight="1.5pt">
                  <o:lock v:ext="edit" aspectratio="t"/>
                  <v:textbox>
                    <w:txbxContent>
                      <w:p w14:paraId="0E83E260" w14:textId="77777777" w:rsidR="004A0B59" w:rsidRDefault="004A0B59" w:rsidP="005E0499">
                        <w:pPr>
                          <w:pStyle w:val="NormalWeb"/>
                          <w:spacing w:before="0" w:beforeAutospacing="0" w:after="0" w:afterAutospacing="0" w:line="300" w:lineRule="exact"/>
                          <w:jc w:val="center"/>
                        </w:pPr>
                        <w:r w:rsidRPr="008342F5">
                          <w:rPr>
                            <w:rFonts w:cs="Times New Roman"/>
                            <w:b/>
                            <w:bCs/>
                            <w:color w:val="000000"/>
                            <w:kern w:val="2"/>
                            <w:sz w:val="18"/>
                            <w:szCs w:val="18"/>
                          </w:rPr>
                          <w:t>OBJECTIVES</w:t>
                        </w:r>
                      </w:p>
                    </w:txbxContent>
                  </v:textbox>
                </v:shape>
                <v:shape id="Text Box 654" o:spid="_x0000_s1054" type="#_x0000_t202" style="position:absolute;left:38268;top:3406501;width:895115;height:26748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8c4sGwwAA&#10;ANwAAAAPAAAAZHJzL2Rvd25yZXYueG1sRI9PawIxFMTvgt8hPKE3zW4PIlujqLTQQymoC14fm9fN&#10;4uZlSdL98+2bguBxmJnfMNv9aFvRkw+NYwX5KgNBXDndcK2gvH4sNyBCRNbYOiYFEwXY7+azLRba&#10;DXym/hJrkSAcClRgYuwKKUNlyGJYuY44eT/OW4xJ+lpqj0OC21a+ZtlaWmw4LRjs6GSoul9+rQL7&#10;ld3O3++5Kaeyxzhdj56HUamXxXh4AxFpjM/wo/2pFWzWOfyfSUdA7v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8c4sGwwAAANwAAAAPAAAAAAAAAAAAAAAAAJcCAABkcnMvZG93&#10;bnJldi54bWxQSwUGAAAAAAQABAD1AAAAhwMAAAAA&#10;" filled="f" stroked="f" strokeweight="1.5pt">
                  <o:lock v:ext="edit" aspectratio="t"/>
                  <v:textbox>
                    <w:txbxContent>
                      <w:p w14:paraId="5E281580" w14:textId="77777777" w:rsidR="004A0B59" w:rsidRDefault="004A0B59" w:rsidP="005E0499">
                        <w:r w:rsidRPr="008342F5">
                          <w:rPr>
                            <w:b/>
                            <w:bCs/>
                            <w:color w:val="000000"/>
                            <w:kern w:val="2"/>
                            <w:sz w:val="18"/>
                            <w:szCs w:val="18"/>
                          </w:rPr>
                          <w:t>FUNCTIONS</w:t>
                        </w:r>
                      </w:p>
                      <w:p w14:paraId="42CDAB23" w14:textId="77777777" w:rsidR="004A0B59" w:rsidRDefault="004A0B59" w:rsidP="005E0499"/>
                      <w:p w14:paraId="672B3D2C" w14:textId="77777777" w:rsidR="004A0B59" w:rsidRDefault="004A0B59" w:rsidP="005E0499"/>
                      <w:p w14:paraId="00D6AA90" w14:textId="77777777" w:rsidR="004A0B59" w:rsidRDefault="004A0B59" w:rsidP="005E0499"/>
                      <w:p w14:paraId="465A072A" w14:textId="77777777" w:rsidR="004A0B59" w:rsidRDefault="004A0B59" w:rsidP="005E0499"/>
                      <w:p w14:paraId="06D1C096" w14:textId="77777777" w:rsidR="004A0B59" w:rsidRDefault="004A0B59" w:rsidP="005E0499"/>
                      <w:p w14:paraId="37D5EFC4" w14:textId="77777777" w:rsidR="004A0B59" w:rsidRDefault="004A0B59" w:rsidP="005E0499"/>
                      <w:p w14:paraId="255C11AA" w14:textId="77777777" w:rsidR="004A0B59" w:rsidRDefault="004A0B59" w:rsidP="005E0499">
                        <w:pPr>
                          <w:pStyle w:val="NormalWeb"/>
                          <w:spacing w:before="0" w:beforeAutospacing="0" w:after="0" w:afterAutospacing="0" w:line="300" w:lineRule="exact"/>
                          <w:jc w:val="both"/>
                        </w:pPr>
                      </w:p>
                    </w:txbxContent>
                  </v:textbox>
                </v:shape>
                <v:shape id="Text Box 655" o:spid="_x0000_s1055" type="#_x0000_t202" style="position:absolute;left:4184979;top:1183403;width:724105;height:71230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7U1UAwAAA&#10;ANwAAAAPAAAAZHJzL2Rvd25yZXYueG1sRE/bisIwFHwX9h/CWdg3m24XRLtGkQVBFASrH3BozrbB&#10;5qQkUevfG0HwbYa5MfPlYDtxJR+MYwXfWQ6CuHbacKPgdFyPpyBCRNbYOSYFdwqwXHyM5lhqd+MD&#10;XavYiFTCoUQFbYx9KWWoW7IYMtcTJ+3feYsxUd9I7fGWym0nizyfSIuG00KLPf21VJ+ri1Xgt91s&#10;Xw2XU9GY3U+esDsYo9TX57D6BRFpiG/zK73RCqaTAp5n0hGQiwc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7U1UAwAAAANwAAAAPAAAAAAAAAAAAAAAAAJcCAABkcnMvZG93bnJl&#10;di54bWxQSwUGAAAAAAQABAD1AAAAhAMAAAAA&#10;" stroked="f" strokeweight="1.5pt">
                  <o:lock v:ext="edit" aspectratio="t"/>
                  <v:textbox>
                    <w:txbxContent>
                      <w:p w14:paraId="21D42650" w14:textId="77777777" w:rsidR="004A0B59" w:rsidRDefault="004A0B59" w:rsidP="005E0499">
                        <w:pPr>
                          <w:pStyle w:val="NormalWeb"/>
                          <w:spacing w:before="0" w:beforeAutospacing="0" w:after="0" w:afterAutospacing="0" w:line="240" w:lineRule="exact"/>
                          <w:jc w:val="center"/>
                        </w:pPr>
                        <w:r w:rsidRPr="008342F5">
                          <w:rPr>
                            <w:rFonts w:eastAsia="PMingLiU" w:cs="Times New Roman"/>
                            <w:color w:val="000000"/>
                            <w:kern w:val="2"/>
                            <w:sz w:val="16"/>
                            <w:szCs w:val="16"/>
                            <w:lang w:val="en-US"/>
                          </w:rPr>
                          <w:t>Safe and efficient port operations</w:t>
                        </w:r>
                      </w:p>
                    </w:txbxContent>
                  </v:textbox>
                </v:shape>
                <v:line id="Line 656" o:spid="_x0000_s1056" style="position:absolute;visibility:visible;mso-wrap-style:square" from="2690728,4416155" to="2691326,460773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GoZ8sMAAADcAAAADwAAAGRycy9kb3ducmV2LnhtbESP0WoCMRRE34X+Q7iFvmnWFhbZGkUE&#10;S/tQ0bUfcNlcN4ubmzWJuvbrjSD4OMzMGWY6720rzuRD41jBeJSBIK6cbrhW8LdbDScgQkTW2Dom&#10;BVcKMJ+9DKZYaHfhLZ3LWIsE4VCgAhNjV0gZKkMWw8h1xMnbO28xJulrqT1eEty28j3Lcmmx4bRg&#10;sKOloepQnqyCn+Bzf4qcyd+j+d8c1pur/KqVenvtF58gIvXxGX60v7WCSf4B9zPpCMjZD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ChqGfLDAAAA3AAAAA8AAAAAAAAAAAAA&#10;AAAAoQIAAGRycy9kb3ducmV2LnhtbFBLBQYAAAAABAAEAPkAAACRAwAAAAA=&#10;" strokecolor="red" strokeweight="1.5pt">
                  <v:stroke endarrow="block"/>
                </v:line>
                <v:line id="Line 657" o:spid="_x0000_s1057" style="position:absolute;visibility:visible;mso-wrap-style:square" from="3559533,4421934" to="3560131,462363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4OBhsMAAADcAAAADwAAAGRycy9kb3ducmV2LnhtbESP0WoCMRRE34X+Q7iFvmnWUhbZGkUE&#10;S/tQ0bUfcNlcN4ubmzWJuvbrjSD4OMzMGWY6720rzuRD41jBeJSBIK6cbrhW8LdbDScgQkTW2Dom&#10;BVcKMJ+9DKZYaHfhLZ3LWIsE4VCgAhNjV0gZKkMWw8h1xMnbO28xJulrqT1eEty28j3Lcmmx4bRg&#10;sKOloepQnqyCn+Bzf4qcyd+j+d8c1pur/KqVenvtF58gIvXxGX60v7WCSf4B9zPpCMjZD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KeDgYbDAAAA3AAAAA8AAAAAAAAAAAAA&#10;AAAAoQIAAGRycy9kb3ducmV2LnhtbFBLBQYAAAAABAAEAPkAAACRAwAAAAA=&#10;" strokecolor="red" strokeweight="1.5pt">
                  <v:stroke endarrow="block"/>
                </v:line>
                <v:shape id="Text Box 779" o:spid="_x0000_s1058" type="#_x0000_t202" style="position:absolute;left:4118607;top:188301;width:839507;height:33183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hyywxQAA&#10;ANwAAAAPAAAAZHJzL2Rvd25yZXYueG1sRI9Pa8JAFMTvBb/D8oReim5qa9ToKlJo0Zv/0Osj+0yC&#10;2bfp7jam375bKPQ4zPxmmMWqM7VoyfnKsoLnYQKCOLe64kLB6fg+mILwAVljbZkUfJOH1bL3sMBM&#10;2zvvqT2EQsQS9hkqKENoMil9XpJBP7QNcfSu1hkMUbpCaof3WG5qOUqSVBqsOC6U2NBbSfnt8GUU&#10;TF837cVvX3bnPL3Ws/A0aT8+nVKP/W49BxGoC//hP3qjI5eO4fdMPAJy+QM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SHLLDFAAAA3AAAAA8AAAAAAAAAAAAAAAAAlwIAAGRycy9k&#10;b3ducmV2LnhtbFBLBQYAAAAABAAEAPUAAACJAwAAAAA=&#10;">
                  <v:textbox>
                    <w:txbxContent>
                      <w:p w14:paraId="2951A95B" w14:textId="77777777" w:rsidR="004A0B59" w:rsidRDefault="004A0B59" w:rsidP="005E0499">
                        <w:pPr>
                          <w:pStyle w:val="NormalWeb"/>
                          <w:spacing w:before="0" w:beforeAutospacing="0" w:after="0" w:afterAutospacing="0" w:line="300" w:lineRule="exact"/>
                          <w:jc w:val="center"/>
                        </w:pPr>
                        <w:r w:rsidRPr="008342F5">
                          <w:rPr>
                            <w:rFonts w:cs="Times New Roman"/>
                            <w:color w:val="000000"/>
                            <w:kern w:val="2"/>
                          </w:rPr>
                          <w:t>NON VTS</w:t>
                        </w:r>
                      </w:p>
                    </w:txbxContent>
                  </v:textbox>
                </v:shape>
                <w10:anchorlock/>
              </v:group>
            </w:pict>
          </mc:Fallback>
        </mc:AlternateContent>
      </w:r>
    </w:p>
    <w:p w14:paraId="0C9D3071" w14:textId="77777777" w:rsidR="00A51641" w:rsidDel="00650955" w:rsidRDefault="00A51641" w:rsidP="00E84FB9">
      <w:pPr>
        <w:pStyle w:val="Figure"/>
        <w:rPr>
          <w:ins w:id="151" w:author="Steve Guest" w:date="2012-03-21T08:31:00Z"/>
          <w:del w:id="152" w:author="VTSProgram" w:date="2012-03-22T06:32:00Z"/>
          <w:i w:val="0"/>
        </w:rPr>
      </w:pPr>
      <w:ins w:id="153" w:author="Steve Guest" w:date="2012-03-21T08:31:00Z">
        <w:del w:id="154" w:author="VTSProgram" w:date="2012-03-22T06:32:00Z">
          <w:r w:rsidDel="00650955">
            <w:delText>According to the VTS Manual, section 0502:</w:delText>
          </w:r>
        </w:del>
      </w:ins>
    </w:p>
    <w:p w14:paraId="055805A5" w14:textId="77777777" w:rsidR="00A51641" w:rsidRPr="00A51641" w:rsidRDefault="00A51641" w:rsidP="00E84FB9">
      <w:pPr>
        <w:pStyle w:val="Figure"/>
        <w:rPr>
          <w:ins w:id="155" w:author="Steve Guest" w:date="2012-03-21T08:25:00Z"/>
          <w:del w:id="156" w:author="VTSProgram" w:date="2012-03-22T09:55:00Z"/>
          <w:rFonts w:ascii="Times New Roman" w:hAnsi="Times New Roman" w:cs="Times New Roman"/>
          <w:spacing w:val="46"/>
          <w:sz w:val="24"/>
          <w:szCs w:val="24"/>
          <w:rPrChange w:id="157" w:author="Unknown">
            <w:rPr>
              <w:ins w:id="158" w:author="Steve Guest" w:date="2012-03-21T08:25:00Z"/>
              <w:del w:id="159" w:author="VTSProgram" w:date="2012-03-22T09:55:00Z"/>
              <w:rFonts w:cs="Times New Roman"/>
              <w:spacing w:val="46"/>
              <w:szCs w:val="24"/>
            </w:rPr>
          </w:rPrChange>
        </w:rPr>
      </w:pPr>
    </w:p>
    <w:p w14:paraId="1CDD2CF6" w14:textId="663A6C76" w:rsidR="00A51641" w:rsidRPr="00A51641" w:rsidRDefault="00FF71AE" w:rsidP="00E84FB9">
      <w:pPr>
        <w:pStyle w:val="Figure"/>
        <w:rPr>
          <w:ins w:id="160" w:author="Steve Guest" w:date="2012-03-20T16:37:00Z"/>
          <w:del w:id="161" w:author="VTSProgram" w:date="2012-03-22T09:54:00Z"/>
          <w:rFonts w:ascii="Calibri" w:hAnsi="Calibri" w:cs="Times New Roman"/>
          <w:i w:val="0"/>
          <w:szCs w:val="22"/>
          <w:lang w:eastAsia="en-US"/>
          <w:rPrChange w:id="162" w:author="Unknown">
            <w:rPr>
              <w:ins w:id="163" w:author="Steve Guest" w:date="2012-03-20T16:37:00Z"/>
              <w:del w:id="164" w:author="VTSProgram" w:date="2012-03-22T09:54:00Z"/>
              <w:rFonts w:cs="Times New Roman"/>
              <w:i w:val="0"/>
              <w:szCs w:val="22"/>
            </w:rPr>
          </w:rPrChange>
        </w:rPr>
      </w:pPr>
      <w:del w:id="165" w:author="VTSProgram" w:date="2012-03-22T06:35:00Z">
        <w:r>
          <w:rPr>
            <w:noProof/>
            <w:lang w:val="en-US" w:eastAsia="en-US"/>
          </w:rPr>
          <w:drawing>
            <wp:inline distT="0" distB="0" distL="0" distR="0" wp14:anchorId="568F2F47" wp14:editId="58F1BFE3">
              <wp:extent cx="5334000" cy="58127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t="-99977" b="99977"/>
                      <a:stretch>
                        <a:fillRect/>
                      </a:stretch>
                    </pic:blipFill>
                    <pic:spPr bwMode="auto">
                      <a:xfrm>
                        <a:off x="0" y="0"/>
                        <a:ext cx="5334000" cy="5812790"/>
                      </a:xfrm>
                      <a:prstGeom prst="rect">
                        <a:avLst/>
                      </a:prstGeom>
                      <a:noFill/>
                      <a:ln>
                        <a:noFill/>
                      </a:ln>
                    </pic:spPr>
                  </pic:pic>
                </a:graphicData>
              </a:graphic>
            </wp:inline>
          </w:drawing>
        </w:r>
      </w:del>
      <w:del w:id="166" w:author="VTSProgram" w:date="2012-03-22T09:54:00Z">
        <w:r>
          <w:rPr>
            <w:rFonts w:ascii="Times New Roman" w:hAnsi="Times New Roman"/>
            <w:i w:val="0"/>
            <w:noProof/>
            <w:sz w:val="24"/>
            <w:szCs w:val="24"/>
            <w:lang w:val="en-US" w:eastAsia="en-US"/>
          </w:rPr>
          <mc:AlternateContent>
            <mc:Choice Requires="wpg">
              <w:drawing>
                <wp:inline distT="0" distB="0" distL="0" distR="0" wp14:anchorId="2EE40B4C" wp14:editId="00C6D087">
                  <wp:extent cx="5367020" cy="5829935"/>
                  <wp:effectExtent l="12700" t="12700" r="17780" b="12065"/>
                  <wp:docPr id="1"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67020" cy="5829935"/>
                            <a:chOff x="-362415" y="-144966"/>
                            <a:chExt cx="5367169" cy="5830195"/>
                          </a:xfrm>
                        </wpg:grpSpPr>
                        <wps:wsp>
                          <wps:cNvPr id="3" name="AutoShape 626"/>
                          <wps:cNvSpPr>
                            <a:spLocks noChangeAspect="1" noChangeArrowheads="1" noTextEdit="1"/>
                          </wps:cNvSpPr>
                          <wps:spPr bwMode="auto">
                            <a:xfrm>
                              <a:off x="-362415" y="-144966"/>
                              <a:ext cx="5040630" cy="5830195"/>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Text Box 627"/>
                          <wps:cNvSpPr txBox="1">
                            <a:spLocks noChangeAspect="1" noChangeArrowheads="1"/>
                          </wps:cNvSpPr>
                          <wps:spPr bwMode="auto">
                            <a:xfrm>
                              <a:off x="1647323" y="339060"/>
                              <a:ext cx="1159405" cy="417137"/>
                            </a:xfrm>
                            <a:prstGeom prst="rect">
                              <a:avLst/>
                            </a:prstGeom>
                            <a:solidFill>
                              <a:srgbClr val="FFFFFF"/>
                            </a:solidFill>
                            <a:ln w="19050">
                              <a:solidFill>
                                <a:srgbClr val="000000"/>
                              </a:solidFill>
                              <a:miter lim="800000"/>
                              <a:headEnd/>
                              <a:tailEnd/>
                            </a:ln>
                          </wps:spPr>
                          <wps:txbx>
                            <w:txbxContent>
                              <w:p w14:paraId="306470E8" w14:textId="77777777" w:rsidR="004A0B59" w:rsidRDefault="004A0B59" w:rsidP="00E84FB9">
                                <w:pPr>
                                  <w:pStyle w:val="NormalWeb"/>
                                  <w:spacing w:before="0" w:beforeAutospacing="0" w:after="120" w:afterAutospacing="0" w:line="240" w:lineRule="exact"/>
                                  <w:jc w:val="center"/>
                                </w:pPr>
                                <w:r w:rsidRPr="008342F5">
                                  <w:rPr>
                                    <w:rFonts w:eastAsia="PMingLiU" w:cs="Times New Roman"/>
                                    <w:b/>
                                    <w:bCs/>
                                    <w:color w:val="000000"/>
                                    <w:kern w:val="2"/>
                                    <w:sz w:val="18"/>
                                    <w:szCs w:val="18"/>
                                    <w:lang w:val="en-US"/>
                                  </w:rPr>
                                  <w:t>Vessel Traffic Services</w:t>
                                </w:r>
                              </w:p>
                            </w:txbxContent>
                          </wps:txbx>
                          <wps:bodyPr rot="0" vert="horz" wrap="square" lIns="91440" tIns="45720" rIns="91440" bIns="45720" anchor="t" anchorCtr="0" upright="1">
                            <a:noAutofit/>
                          </wps:bodyPr>
                        </wps:wsp>
                        <wps:wsp>
                          <wps:cNvPr id="5" name="Text Box 628"/>
                          <wps:cNvSpPr txBox="1">
                            <a:spLocks noChangeAspect="1" noChangeArrowheads="1"/>
                          </wps:cNvSpPr>
                          <wps:spPr bwMode="auto">
                            <a:xfrm>
                              <a:off x="4134752" y="756163"/>
                              <a:ext cx="870002" cy="1245480"/>
                            </a:xfrm>
                            <a:prstGeom prst="rect">
                              <a:avLst/>
                            </a:prstGeom>
                            <a:solidFill>
                              <a:srgbClr val="FFFFFF"/>
                            </a:solidFill>
                            <a:ln w="19050">
                              <a:solidFill>
                                <a:srgbClr val="000000"/>
                              </a:solidFill>
                              <a:miter lim="800000"/>
                              <a:headEnd/>
                              <a:tailEnd/>
                            </a:ln>
                          </wps:spPr>
                          <wps:txbx>
                            <w:txbxContent>
                              <w:p w14:paraId="3F21F22E" w14:textId="77777777" w:rsidR="004A0B59" w:rsidRDefault="004A0B59" w:rsidP="00E84FB9">
                                <w:pPr>
                                  <w:pStyle w:val="NormalWeb"/>
                                  <w:spacing w:before="0" w:beforeAutospacing="0" w:after="120" w:afterAutospacing="0" w:line="240" w:lineRule="exact"/>
                                  <w:jc w:val="center"/>
                                </w:pPr>
                                <w:r w:rsidRPr="008342F5">
                                  <w:rPr>
                                    <w:rFonts w:eastAsia="PMingLiU" w:cs="Times New Roman"/>
                                    <w:color w:val="000000"/>
                                    <w:kern w:val="2"/>
                                    <w:sz w:val="18"/>
                                    <w:szCs w:val="18"/>
                                    <w:lang w:val="en-US"/>
                                  </w:rPr>
                                  <w:t>Local Port Services</w:t>
                                </w:r>
                              </w:p>
                            </w:txbxContent>
                          </wps:txbx>
                          <wps:bodyPr rot="0" vert="horz" wrap="square" lIns="91440" tIns="45720" rIns="91440" bIns="45720" anchor="t" anchorCtr="0" upright="1">
                            <a:noAutofit/>
                          </wps:bodyPr>
                        </wps:wsp>
                        <wps:wsp>
                          <wps:cNvPr id="6" name="Text Box 629"/>
                          <wps:cNvSpPr txBox="1">
                            <a:spLocks noChangeAspect="1" noChangeArrowheads="1"/>
                          </wps:cNvSpPr>
                          <wps:spPr bwMode="auto">
                            <a:xfrm>
                              <a:off x="908868" y="2303292"/>
                              <a:ext cx="807218" cy="574739"/>
                            </a:xfrm>
                            <a:prstGeom prst="rect">
                              <a:avLst/>
                            </a:prstGeom>
                            <a:solidFill>
                              <a:srgbClr val="FFFFFF"/>
                            </a:solidFill>
                            <a:ln w="19050">
                              <a:solidFill>
                                <a:srgbClr val="000080"/>
                              </a:solidFill>
                              <a:miter lim="800000"/>
                              <a:headEnd/>
                              <a:tailEnd/>
                            </a:ln>
                          </wps:spPr>
                          <wps:txbx>
                            <w:txbxContent>
                              <w:p w14:paraId="0E65BFD0" w14:textId="77777777" w:rsidR="004A0B59" w:rsidRDefault="004A0B59" w:rsidP="00E84FB9">
                                <w:pPr>
                                  <w:pStyle w:val="NormalWeb"/>
                                  <w:tabs>
                                    <w:tab w:val="left" w:pos="11199"/>
                                  </w:tabs>
                                  <w:spacing w:before="0" w:beforeAutospacing="0" w:after="0" w:afterAutospacing="0" w:line="240" w:lineRule="exact"/>
                                  <w:jc w:val="center"/>
                                </w:pPr>
                                <w:r w:rsidRPr="008342F5">
                                  <w:rPr>
                                    <w:rFonts w:cs="Times New Roman"/>
                                    <w:color w:val="0000FF"/>
                                    <w:kern w:val="2"/>
                                    <w:sz w:val="16"/>
                                    <w:szCs w:val="16"/>
                                  </w:rPr>
                                  <w:t>Traffic</w:t>
                                </w:r>
                              </w:p>
                              <w:p w14:paraId="707C44BC" w14:textId="77777777" w:rsidR="004A0B59" w:rsidRDefault="004A0B59" w:rsidP="00E84FB9">
                                <w:pPr>
                                  <w:pStyle w:val="NormalWeb"/>
                                  <w:tabs>
                                    <w:tab w:val="left" w:pos="11199"/>
                                  </w:tabs>
                                  <w:spacing w:before="0" w:beforeAutospacing="0" w:after="0" w:afterAutospacing="0" w:line="240" w:lineRule="exact"/>
                                  <w:jc w:val="center"/>
                                </w:pPr>
                                <w:r w:rsidRPr="008342F5">
                                  <w:rPr>
                                    <w:rFonts w:cs="Times New Roman"/>
                                    <w:color w:val="0000FF"/>
                                    <w:kern w:val="2"/>
                                    <w:sz w:val="16"/>
                                    <w:szCs w:val="16"/>
                                  </w:rPr>
                                  <w:t>Organization</w:t>
                                </w:r>
                              </w:p>
                              <w:p w14:paraId="6A65C6A6" w14:textId="77777777" w:rsidR="004A0B59" w:rsidRDefault="004A0B59" w:rsidP="00E84FB9">
                                <w:pPr>
                                  <w:pStyle w:val="NormalWeb"/>
                                  <w:tabs>
                                    <w:tab w:val="left" w:pos="11199"/>
                                  </w:tabs>
                                  <w:spacing w:before="0" w:beforeAutospacing="0" w:after="0" w:afterAutospacing="0" w:line="240" w:lineRule="exact"/>
                                  <w:jc w:val="center"/>
                                </w:pPr>
                                <w:r w:rsidRPr="008342F5">
                                  <w:rPr>
                                    <w:rFonts w:cs="Times New Roman"/>
                                    <w:color w:val="0000FF"/>
                                    <w:kern w:val="2"/>
                                    <w:sz w:val="16"/>
                                    <w:szCs w:val="16"/>
                                  </w:rPr>
                                  <w:t>Service</w:t>
                                </w:r>
                              </w:p>
                            </w:txbxContent>
                          </wps:txbx>
                          <wps:bodyPr rot="0" vert="horz" wrap="square" lIns="91440" tIns="45720" rIns="91440" bIns="45720" anchor="t" anchorCtr="0" upright="1">
                            <a:noAutofit/>
                          </wps:bodyPr>
                        </wps:wsp>
                        <wps:wsp>
                          <wps:cNvPr id="7" name="Text Box 630"/>
                          <wps:cNvSpPr txBox="1">
                            <a:spLocks noChangeAspect="1" noChangeArrowheads="1"/>
                          </wps:cNvSpPr>
                          <wps:spPr bwMode="auto">
                            <a:xfrm>
                              <a:off x="1828499" y="2303292"/>
                              <a:ext cx="765363" cy="574739"/>
                            </a:xfrm>
                            <a:prstGeom prst="rect">
                              <a:avLst/>
                            </a:prstGeom>
                            <a:solidFill>
                              <a:srgbClr val="FFFFFF"/>
                            </a:solidFill>
                            <a:ln w="19050">
                              <a:solidFill>
                                <a:srgbClr val="000000"/>
                              </a:solidFill>
                              <a:miter lim="800000"/>
                              <a:headEnd/>
                              <a:tailEnd/>
                            </a:ln>
                          </wps:spPr>
                          <wps:txbx>
                            <w:txbxContent>
                              <w:p w14:paraId="79315CD5" w14:textId="77777777" w:rsidR="004A0B59" w:rsidRDefault="004A0B59" w:rsidP="00E84FB9">
                                <w:pPr>
                                  <w:pStyle w:val="NormalWeb"/>
                                  <w:spacing w:before="0" w:beforeAutospacing="0" w:after="0" w:afterAutospacing="0" w:line="240" w:lineRule="exact"/>
                                  <w:jc w:val="center"/>
                                </w:pPr>
                                <w:r w:rsidRPr="008342F5">
                                  <w:rPr>
                                    <w:rFonts w:cs="Times New Roman"/>
                                    <w:color w:val="000000"/>
                                    <w:kern w:val="2"/>
                                    <w:sz w:val="16"/>
                                    <w:szCs w:val="16"/>
                                  </w:rPr>
                                  <w:t>Information Service</w:t>
                                </w:r>
                              </w:p>
                            </w:txbxContent>
                          </wps:txbx>
                          <wps:bodyPr rot="0" vert="horz" wrap="square" lIns="91440" tIns="45720" rIns="91440" bIns="45720" anchor="t" anchorCtr="0" upright="1">
                            <a:noAutofit/>
                          </wps:bodyPr>
                        </wps:wsp>
                        <wps:wsp>
                          <wps:cNvPr id="8" name="Text Box 631"/>
                          <wps:cNvSpPr txBox="1">
                            <a:spLocks noChangeAspect="1" noChangeArrowheads="1"/>
                          </wps:cNvSpPr>
                          <wps:spPr bwMode="auto">
                            <a:xfrm>
                              <a:off x="2780419" y="2301846"/>
                              <a:ext cx="878971" cy="571124"/>
                            </a:xfrm>
                            <a:prstGeom prst="rect">
                              <a:avLst/>
                            </a:prstGeom>
                            <a:solidFill>
                              <a:srgbClr val="FFFFFF"/>
                            </a:solidFill>
                            <a:ln w="19050">
                              <a:solidFill>
                                <a:srgbClr val="000000"/>
                              </a:solidFill>
                              <a:miter lim="800000"/>
                              <a:headEnd/>
                              <a:tailEnd/>
                            </a:ln>
                          </wps:spPr>
                          <wps:txbx>
                            <w:txbxContent>
                              <w:p w14:paraId="62AA795F" w14:textId="77777777" w:rsidR="004A0B59" w:rsidRDefault="004A0B59" w:rsidP="00E84FB9">
                                <w:pPr>
                                  <w:pStyle w:val="NormalWeb"/>
                                  <w:spacing w:before="0" w:beforeAutospacing="0" w:after="0" w:afterAutospacing="0" w:line="240" w:lineRule="exact"/>
                                  <w:jc w:val="center"/>
                                </w:pPr>
                                <w:r w:rsidRPr="008342F5">
                                  <w:rPr>
                                    <w:rFonts w:eastAsia="PMingLiU" w:cs="Times New Roman"/>
                                    <w:color w:val="FF0000"/>
                                    <w:kern w:val="2"/>
                                    <w:sz w:val="16"/>
                                    <w:szCs w:val="16"/>
                                    <w:lang w:val="en-US"/>
                                  </w:rPr>
                                  <w:t>Navigational Assistance Service</w:t>
                                </w:r>
                              </w:p>
                            </w:txbxContent>
                          </wps:txbx>
                          <wps:bodyPr rot="0" vert="horz" wrap="square" lIns="91440" tIns="45720" rIns="91440" bIns="45720" anchor="t" anchorCtr="0" upright="1">
                            <a:noAutofit/>
                          </wps:bodyPr>
                        </wps:wsp>
                        <wps:wsp>
                          <wps:cNvPr id="9" name="Text Box 632"/>
                          <wps:cNvSpPr txBox="1">
                            <a:spLocks noChangeAspect="1" noChangeArrowheads="1"/>
                          </wps:cNvSpPr>
                          <wps:spPr bwMode="auto">
                            <a:xfrm>
                              <a:off x="823961" y="840781"/>
                              <a:ext cx="2762480" cy="691855"/>
                            </a:xfrm>
                            <a:prstGeom prst="rect">
                              <a:avLst/>
                            </a:prstGeom>
                            <a:solidFill>
                              <a:srgbClr val="FFFFFF"/>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14:paraId="18CCCF09" w14:textId="77777777" w:rsidR="004A0B59" w:rsidRDefault="004A0B59" w:rsidP="00E84FB9">
                                <w:pPr>
                                  <w:pStyle w:val="NormalWeb"/>
                                  <w:spacing w:before="0" w:beforeAutospacing="0" w:after="0" w:afterAutospacing="0" w:line="300" w:lineRule="exact"/>
                                  <w:jc w:val="both"/>
                                </w:pPr>
                                <w:r w:rsidRPr="008342F5">
                                  <w:rPr>
                                    <w:rFonts w:cs="Times New Roman"/>
                                    <w:color w:val="000000"/>
                                    <w:kern w:val="2"/>
                                    <w:sz w:val="16"/>
                                    <w:szCs w:val="16"/>
                                  </w:rPr>
                                  <w:t xml:space="preserve">                            Safe use of the waterway</w:t>
                                </w:r>
                              </w:p>
                              <w:p w14:paraId="042F47D7" w14:textId="77777777" w:rsidR="004A0B59" w:rsidRDefault="004A0B59" w:rsidP="00E84FB9">
                                <w:pPr>
                                  <w:pStyle w:val="NormalWeb"/>
                                  <w:spacing w:before="0" w:beforeAutospacing="0" w:after="0" w:afterAutospacing="0" w:line="300" w:lineRule="exact"/>
                                  <w:jc w:val="both"/>
                                </w:pPr>
                                <w:r w:rsidRPr="008342F5">
                                  <w:rPr>
                                    <w:rFonts w:cs="Times New Roman"/>
                                    <w:color w:val="000000"/>
                                    <w:kern w:val="2"/>
                                    <w:sz w:val="16"/>
                                    <w:szCs w:val="16"/>
                                  </w:rPr>
                                  <w:t xml:space="preserve">                        Efficiency of traffic movement</w:t>
                                </w:r>
                              </w:p>
                              <w:p w14:paraId="24E3C618" w14:textId="77777777" w:rsidR="004A0B59" w:rsidRDefault="004A0B59" w:rsidP="00E84FB9">
                                <w:pPr>
                                  <w:pStyle w:val="NormalWeb"/>
                                  <w:spacing w:before="0" w:beforeAutospacing="0" w:after="0" w:afterAutospacing="0" w:line="300" w:lineRule="exact"/>
                                  <w:jc w:val="center"/>
                                </w:pPr>
                                <w:r w:rsidRPr="008342F5">
                                  <w:rPr>
                                    <w:rFonts w:cs="Times New Roman"/>
                                    <w:color w:val="000000"/>
                                    <w:kern w:val="2"/>
                                    <w:sz w:val="16"/>
                                    <w:szCs w:val="16"/>
                                  </w:rPr>
                                  <w:t>Protection of the marine and adjacent environment</w:t>
                                </w:r>
                              </w:p>
                            </w:txbxContent>
                          </wps:txbx>
                          <wps:bodyPr rot="0" vert="horz" wrap="square" lIns="91440" tIns="45720" rIns="91440" bIns="45720" anchor="t" anchorCtr="0" upright="1">
                            <a:noAutofit/>
                          </wps:bodyPr>
                        </wps:wsp>
                        <wps:wsp>
                          <wps:cNvPr id="10" name="AutoShape 633"/>
                          <wps:cNvCnPr/>
                          <wps:spPr bwMode="auto">
                            <a:xfrm>
                              <a:off x="2205201" y="1532636"/>
                              <a:ext cx="5979" cy="770656"/>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Line 634"/>
                          <wps:cNvCnPr/>
                          <wps:spPr bwMode="auto">
                            <a:xfrm flipH="1">
                              <a:off x="1312477" y="1532636"/>
                              <a:ext cx="334846" cy="770656"/>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Line 635"/>
                          <wps:cNvCnPr/>
                          <wps:spPr bwMode="auto">
                            <a:xfrm>
                              <a:off x="2755305" y="1532636"/>
                              <a:ext cx="464599" cy="76921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Line 636"/>
                          <wps:cNvCnPr/>
                          <wps:spPr bwMode="auto">
                            <a:xfrm>
                              <a:off x="4031308" y="167722"/>
                              <a:ext cx="0" cy="5492772"/>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4" name="Text Box 637"/>
                          <wps:cNvSpPr txBox="1">
                            <a:spLocks noChangeAspect="1" noChangeArrowheads="1"/>
                          </wps:cNvSpPr>
                          <wps:spPr bwMode="auto">
                            <a:xfrm>
                              <a:off x="1052971" y="3394783"/>
                              <a:ext cx="2506562" cy="441236"/>
                            </a:xfrm>
                            <a:prstGeom prst="rect">
                              <a:avLst/>
                            </a:prstGeom>
                            <a:solidFill>
                              <a:srgbClr val="FFFFFF"/>
                            </a:solidFill>
                            <a:ln w="19050">
                              <a:solidFill>
                                <a:srgbClr val="000000"/>
                              </a:solidFill>
                              <a:miter lim="800000"/>
                              <a:headEnd/>
                              <a:tailEnd/>
                            </a:ln>
                          </wps:spPr>
                          <wps:txbx id="25">
                            <w:txbxContent>
                              <w:p w14:paraId="3785883B" w14:textId="77777777" w:rsidR="004A0B59" w:rsidRDefault="004A0B59" w:rsidP="005E0499">
                                <w:pPr>
                                  <w:pStyle w:val="NormalWeb"/>
                                  <w:tabs>
                                    <w:tab w:val="left" w:pos="7551"/>
                                  </w:tabs>
                                  <w:spacing w:before="0" w:beforeAutospacing="0" w:after="0" w:afterAutospacing="0" w:line="200" w:lineRule="exact"/>
                                  <w:jc w:val="center"/>
                                </w:pPr>
                                <w:r w:rsidRPr="008342F5">
                                  <w:rPr>
                                    <w:rFonts w:eastAsia="PMingLiU" w:cs="Times New Roman"/>
                                    <w:b/>
                                    <w:bCs/>
                                    <w:color w:val="4F81BD"/>
                                    <w:kern w:val="2"/>
                                    <w:sz w:val="16"/>
                                    <w:szCs w:val="16"/>
                                  </w:rPr>
                                  <w:t>Providing marine information</w:t>
                                </w:r>
                              </w:p>
                              <w:p w14:paraId="18C80E7C" w14:textId="77777777" w:rsidR="004A0B59" w:rsidRDefault="004A0B59" w:rsidP="005E0499">
                                <w:pPr>
                                  <w:pStyle w:val="NormalWeb"/>
                                  <w:spacing w:before="0" w:beforeAutospacing="0" w:after="0" w:afterAutospacing="0" w:line="200" w:lineRule="exact"/>
                                  <w:jc w:val="center"/>
                                </w:pPr>
                                <w:r w:rsidRPr="008342F5">
                                  <w:rPr>
                                    <w:rFonts w:cs="Times New Roman"/>
                                    <w:b/>
                                    <w:bCs/>
                                    <w:color w:val="000000"/>
                                    <w:kern w:val="2"/>
                                    <w:sz w:val="16"/>
                                    <w:szCs w:val="16"/>
                                  </w:rPr>
                                  <w:t>(broadcast or as requested)</w:t>
                                </w:r>
                              </w:p>
                              <w:p w14:paraId="4DE076B9" w14:textId="77777777" w:rsidR="004A0B59" w:rsidRDefault="004A0B59" w:rsidP="005E0499">
                                <w:pPr>
                                  <w:pStyle w:val="NormalWeb"/>
                                  <w:spacing w:before="0" w:beforeAutospacing="0" w:after="0" w:afterAutospacing="0" w:line="200" w:lineRule="exact"/>
                                  <w:jc w:val="center"/>
                                </w:pPr>
                              </w:p>
                            </w:txbxContent>
                          </wps:txbx>
                          <wps:bodyPr rot="0" vert="horz" wrap="square" lIns="91440" tIns="45720" rIns="91440" bIns="45720" anchor="t" anchorCtr="0" upright="1">
                            <a:noAutofit/>
                          </wps:bodyPr>
                        </wps:wsp>
                        <wps:wsp>
                          <wps:cNvPr id="15" name="Line 638"/>
                          <wps:cNvCnPr/>
                          <wps:spPr bwMode="auto">
                            <a:xfrm>
                              <a:off x="3221100" y="2872970"/>
                              <a:ext cx="598" cy="514012"/>
                            </a:xfrm>
                            <a:prstGeom prst="line">
                              <a:avLst/>
                            </a:prstGeom>
                            <a:noFill/>
                            <a:ln w="19050">
                              <a:solidFill>
                                <a:srgbClr val="FF0000"/>
                              </a:solidFill>
                              <a:round/>
                              <a:headEnd/>
                              <a:tailEnd type="triangle" w="med" len="med"/>
                            </a:ln>
                            <a:extLst>
                              <a:ext uri="{909E8E84-426E-40dd-AFC4-6F175D3DCCD1}">
                                <a14:hiddenFill xmlns:a14="http://schemas.microsoft.com/office/drawing/2010/main">
                                  <a:noFill/>
                                </a14:hiddenFill>
                              </a:ext>
                            </a:extLst>
                          </wps:spPr>
                          <wps:bodyPr/>
                        </wps:wsp>
                        <wps:wsp>
                          <wps:cNvPr id="16" name="Line 639"/>
                          <wps:cNvCnPr/>
                          <wps:spPr bwMode="auto">
                            <a:xfrm>
                              <a:off x="2211180" y="2878031"/>
                              <a:ext cx="598" cy="511843"/>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Line 640"/>
                          <wps:cNvCnPr/>
                          <wps:spPr bwMode="auto">
                            <a:xfrm>
                              <a:off x="1358519" y="2878031"/>
                              <a:ext cx="598" cy="511843"/>
                            </a:xfrm>
                            <a:prstGeom prst="line">
                              <a:avLst/>
                            </a:prstGeom>
                            <a:noFill/>
                            <a:ln w="19050">
                              <a:solidFill>
                                <a:srgbClr val="000080"/>
                              </a:solidFill>
                              <a:round/>
                              <a:headEnd/>
                              <a:tailEnd type="triangle" w="med" len="med"/>
                            </a:ln>
                            <a:extLst>
                              <a:ext uri="{909E8E84-426E-40dd-AFC4-6F175D3DCCD1}">
                                <a14:hiddenFill xmlns:a14="http://schemas.microsoft.com/office/drawing/2010/main">
                                  <a:noFill/>
                                </a14:hiddenFill>
                              </a:ext>
                            </a:extLst>
                          </wps:spPr>
                          <wps:bodyPr/>
                        </wps:wsp>
                        <wps:wsp>
                          <wps:cNvPr id="18" name="Text Box 641"/>
                          <wps:cNvSpPr txBox="1">
                            <a:spLocks noChangeAspect="1" noChangeArrowheads="1"/>
                          </wps:cNvSpPr>
                          <wps:spPr bwMode="auto">
                            <a:xfrm>
                              <a:off x="4143721" y="2303292"/>
                              <a:ext cx="765363" cy="430150"/>
                            </a:xfrm>
                            <a:prstGeom prst="rect">
                              <a:avLst/>
                            </a:prstGeom>
                            <a:solidFill>
                              <a:srgbClr val="FFFFFF"/>
                            </a:solidFill>
                            <a:ln w="19050">
                              <a:solidFill>
                                <a:srgbClr val="008000"/>
                              </a:solidFill>
                              <a:miter lim="800000"/>
                              <a:headEnd/>
                              <a:tailEnd/>
                            </a:ln>
                          </wps:spPr>
                          <wps:txbx>
                            <w:txbxContent>
                              <w:p w14:paraId="67994CC4" w14:textId="77777777" w:rsidR="004A0B59" w:rsidRDefault="004A0B59" w:rsidP="00E84FB9">
                                <w:pPr>
                                  <w:pStyle w:val="NormalWeb"/>
                                  <w:spacing w:before="0" w:beforeAutospacing="0" w:after="0" w:afterAutospacing="0" w:line="240" w:lineRule="exact"/>
                                  <w:jc w:val="center"/>
                                </w:pPr>
                                <w:r w:rsidRPr="008342F5">
                                  <w:rPr>
                                    <w:rFonts w:cs="Times New Roman"/>
                                    <w:b/>
                                    <w:bCs/>
                                    <w:color w:val="008000"/>
                                    <w:kern w:val="2"/>
                                    <w:sz w:val="18"/>
                                    <w:szCs w:val="18"/>
                                  </w:rPr>
                                  <w:t>Local Port Service</w:t>
                                </w:r>
                              </w:p>
                            </w:txbxContent>
                          </wps:txbx>
                          <wps:bodyPr rot="0" vert="horz" wrap="square" lIns="91440" tIns="45720" rIns="91440" bIns="45720" anchor="t" anchorCtr="0" upright="1">
                            <a:noAutofit/>
                          </wps:bodyPr>
                        </wps:wsp>
                        <wps:wsp>
                          <wps:cNvPr id="19" name="Text Box 642"/>
                          <wps:cNvSpPr txBox="1">
                            <a:spLocks noChangeAspect="1" noChangeArrowheads="1"/>
                          </wps:cNvSpPr>
                          <wps:spPr bwMode="auto">
                            <a:xfrm>
                              <a:off x="718960" y="4520006"/>
                              <a:ext cx="1293343" cy="1060488"/>
                            </a:xfrm>
                            <a:prstGeom prst="rect">
                              <a:avLst/>
                            </a:prstGeom>
                            <a:solidFill>
                              <a:srgbClr val="FFFFFF"/>
                            </a:solidFill>
                            <a:ln>
                              <a:noFill/>
                            </a:ln>
                            <a:extLst>
                              <a:ext uri="{91240B29-F687-4f45-9708-019B960494DF}">
                                <a14:hiddenLine xmlns:a14="http://schemas.microsoft.com/office/drawing/2010/main" w="19050">
                                  <a:solidFill>
                                    <a:srgbClr val="000080"/>
                                  </a:solidFill>
                                  <a:miter lim="800000"/>
                                  <a:headEnd/>
                                  <a:tailEnd/>
                                </a14:hiddenLine>
                              </a:ext>
                            </a:extLst>
                          </wps:spPr>
                          <wps:txbx>
                            <w:txbxContent>
                              <w:p w14:paraId="7B392047" w14:textId="77777777" w:rsidR="004A0B59" w:rsidRDefault="004A0B59" w:rsidP="00E84FB9">
                                <w:pPr>
                                  <w:pStyle w:val="NormalWeb"/>
                                  <w:spacing w:before="0" w:beforeAutospacing="0" w:after="0" w:afterAutospacing="0" w:line="300" w:lineRule="exact"/>
                                  <w:jc w:val="center"/>
                                </w:pPr>
                                <w:r w:rsidRPr="008342F5">
                                  <w:rPr>
                                    <w:rFonts w:cs="Times New Roman"/>
                                    <w:b/>
                                    <w:bCs/>
                                    <w:color w:val="000080"/>
                                    <w:kern w:val="2"/>
                                    <w:sz w:val="16"/>
                                    <w:szCs w:val="16"/>
                                  </w:rPr>
                                  <w:t xml:space="preserve">Providing Traffic: </w:t>
                                </w:r>
                              </w:p>
                              <w:p w14:paraId="599849FD" w14:textId="77777777" w:rsidR="004A0B59" w:rsidRDefault="004A0B59" w:rsidP="00E84FB9">
                                <w:pPr>
                                  <w:pStyle w:val="NormalWeb"/>
                                  <w:spacing w:before="0" w:beforeAutospacing="0" w:after="0" w:afterAutospacing="0" w:line="240" w:lineRule="exact"/>
                                  <w:jc w:val="center"/>
                                </w:pPr>
                              </w:p>
                              <w:p w14:paraId="425B550A" w14:textId="77777777" w:rsidR="004A0B59" w:rsidRPr="008342F5" w:rsidRDefault="004A0B59" w:rsidP="00E84FB9">
                                <w:pPr>
                                  <w:pStyle w:val="NormalWeb"/>
                                  <w:spacing w:before="0" w:beforeAutospacing="0" w:after="0" w:afterAutospacing="0" w:line="240" w:lineRule="exact"/>
                                  <w:jc w:val="center"/>
                                  <w:rPr>
                                    <w:rFonts w:cs="Times New Roman"/>
                                    <w:b/>
                                    <w:bCs/>
                                    <w:color w:val="000080"/>
                                    <w:kern w:val="2"/>
                                    <w:sz w:val="16"/>
                                    <w:szCs w:val="16"/>
                                  </w:rPr>
                                </w:pPr>
                                <w:r w:rsidRPr="008342F5">
                                  <w:rPr>
                                    <w:rFonts w:cs="Times New Roman"/>
                                    <w:b/>
                                    <w:bCs/>
                                    <w:color w:val="000080"/>
                                    <w:kern w:val="2"/>
                                    <w:sz w:val="16"/>
                                    <w:szCs w:val="16"/>
                                  </w:rPr>
                                  <w:t>INFORMATION</w:t>
                                </w:r>
                              </w:p>
                              <w:p w14:paraId="44DA2A36" w14:textId="77777777" w:rsidR="004A0B59" w:rsidRDefault="004A0B59" w:rsidP="00E84FB9">
                                <w:pPr>
                                  <w:pStyle w:val="NormalWeb"/>
                                  <w:spacing w:before="0" w:beforeAutospacing="0" w:after="0" w:afterAutospacing="0" w:line="240" w:lineRule="exact"/>
                                  <w:jc w:val="center"/>
                                </w:pPr>
                                <w:r w:rsidRPr="008342F5">
                                  <w:rPr>
                                    <w:rFonts w:cs="Times New Roman"/>
                                    <w:b/>
                                    <w:bCs/>
                                    <w:color w:val="000080"/>
                                    <w:kern w:val="2"/>
                                    <w:sz w:val="16"/>
                                    <w:szCs w:val="16"/>
                                  </w:rPr>
                                  <w:t>WARNING</w:t>
                                </w:r>
                              </w:p>
                              <w:p w14:paraId="009241B2" w14:textId="77777777" w:rsidR="004A0B59" w:rsidRDefault="004A0B59" w:rsidP="00E84FB9">
                                <w:pPr>
                                  <w:pStyle w:val="NormalWeb"/>
                                  <w:spacing w:before="0" w:beforeAutospacing="0" w:after="0" w:afterAutospacing="0" w:line="240" w:lineRule="exact"/>
                                  <w:jc w:val="center"/>
                                </w:pPr>
                                <w:r w:rsidRPr="008342F5">
                                  <w:rPr>
                                    <w:rFonts w:cs="Times New Roman"/>
                                    <w:b/>
                                    <w:bCs/>
                                    <w:color w:val="000080"/>
                                    <w:kern w:val="2"/>
                                    <w:sz w:val="16"/>
                                    <w:szCs w:val="16"/>
                                  </w:rPr>
                                  <w:t>ADVICE</w:t>
                                </w:r>
                              </w:p>
                              <w:p w14:paraId="05EF089C" w14:textId="77777777" w:rsidR="004A0B59" w:rsidRDefault="004A0B59" w:rsidP="00E84FB9">
                                <w:pPr>
                                  <w:pStyle w:val="NormalWeb"/>
                                  <w:spacing w:before="0" w:beforeAutospacing="0" w:after="0" w:afterAutospacing="0" w:line="240" w:lineRule="exact"/>
                                  <w:jc w:val="center"/>
                                </w:pPr>
                                <w:r w:rsidRPr="008342F5">
                                  <w:rPr>
                                    <w:rFonts w:cs="Times New Roman"/>
                                    <w:b/>
                                    <w:bCs/>
                                    <w:color w:val="000080"/>
                                    <w:kern w:val="2"/>
                                    <w:sz w:val="16"/>
                                    <w:szCs w:val="16"/>
                                  </w:rPr>
                                  <w:t>INSTRUCTION</w:t>
                                </w:r>
                              </w:p>
                            </w:txbxContent>
                          </wps:txbx>
                          <wps:bodyPr rot="0" vert="horz" wrap="square" lIns="91440" tIns="45720" rIns="91440" bIns="45720" anchor="t" anchorCtr="0" upright="1">
                            <a:noAutofit/>
                          </wps:bodyPr>
                        </wps:wsp>
                        <wpg:grpSp>
                          <wpg:cNvPr id="20" name="Group 850"/>
                          <wpg:cNvGrpSpPr>
                            <a:grpSpLocks noChangeAspect="1"/>
                          </wpg:cNvGrpSpPr>
                          <wpg:grpSpPr bwMode="auto">
                            <a:xfrm>
                              <a:off x="2212574" y="4122601"/>
                              <a:ext cx="1819426" cy="517449"/>
                              <a:chOff x="2211882" y="4112900"/>
                              <a:chExt cx="3198" cy="424"/>
                            </a:xfrm>
                          </wpg:grpSpPr>
                          <wps:wsp>
                            <wps:cNvPr id="21" name="Text Box 644"/>
                            <wps:cNvSpPr txBox="1">
                              <a:spLocks noChangeAspect="1" noChangeArrowheads="1"/>
                            </wps:cNvSpPr>
                            <wps:spPr bwMode="auto">
                              <a:xfrm>
                                <a:off x="2211882" y="4112934"/>
                                <a:ext cx="1610"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694E36E8" w14:textId="77777777" w:rsidR="004A0B59" w:rsidRDefault="004A0B59" w:rsidP="00E84FB9">
                                  <w:pPr>
                                    <w:pStyle w:val="NormalWeb"/>
                                    <w:spacing w:before="0" w:beforeAutospacing="0" w:after="0" w:afterAutospacing="0" w:line="240" w:lineRule="exact"/>
                                    <w:jc w:val="center"/>
                                  </w:pPr>
                                  <w:r w:rsidRPr="008342F5">
                                    <w:rPr>
                                      <w:rFonts w:cs="Times New Roman"/>
                                      <w:color w:val="FF0000"/>
                                      <w:kern w:val="2"/>
                                      <w:sz w:val="16"/>
                                      <w:szCs w:val="16"/>
                                    </w:rPr>
                                    <w:t>REQUESTED</w:t>
                                  </w:r>
                                </w:p>
                              </w:txbxContent>
                            </wps:txbx>
                            <wps:bodyPr rot="0" vert="horz" wrap="square" lIns="91440" tIns="45720" rIns="91440" bIns="45720" anchor="t" anchorCtr="0" upright="1">
                              <a:noAutofit/>
                            </wps:bodyPr>
                          </wps:wsp>
                          <wps:wsp>
                            <wps:cNvPr id="22" name="Text Box 645"/>
                            <wps:cNvSpPr txBox="1">
                              <a:spLocks noChangeAspect="1" noChangeArrowheads="1"/>
                            </wps:cNvSpPr>
                            <wps:spPr bwMode="auto">
                              <a:xfrm>
                                <a:off x="2213725" y="4112929"/>
                                <a:ext cx="1355"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45402A1A" w14:textId="77777777" w:rsidR="004A0B59" w:rsidRDefault="004A0B59" w:rsidP="00E84FB9">
                                  <w:pPr>
                                    <w:pStyle w:val="NormalWeb"/>
                                    <w:spacing w:before="0" w:beforeAutospacing="0" w:after="0" w:afterAutospacing="0" w:line="240" w:lineRule="exact"/>
                                    <w:jc w:val="center"/>
                                  </w:pPr>
                                  <w:r w:rsidRPr="008342F5">
                                    <w:rPr>
                                      <w:rFonts w:cs="Times New Roman"/>
                                      <w:color w:val="FF0000"/>
                                      <w:kern w:val="2"/>
                                      <w:sz w:val="16"/>
                                      <w:szCs w:val="16"/>
                                    </w:rPr>
                                    <w:t>OBSERVED</w:t>
                                  </w:r>
                                </w:p>
                              </w:txbxContent>
                            </wps:txbx>
                            <wps:bodyPr rot="0" vert="horz" wrap="square" lIns="91440" tIns="45720" rIns="91440" bIns="45720" anchor="t" anchorCtr="0" upright="1">
                              <a:noAutofit/>
                            </wps:bodyPr>
                          </wps:wsp>
                          <wps:wsp>
                            <wps:cNvPr id="23" name="Text Box 646"/>
                            <wps:cNvSpPr txBox="1">
                              <a:spLocks noChangeAspect="1" noChangeArrowheads="1"/>
                            </wps:cNvSpPr>
                            <wps:spPr bwMode="auto">
                              <a:xfrm>
                                <a:off x="2213335" y="4112900"/>
                                <a:ext cx="499" cy="2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030686E2" w14:textId="77777777" w:rsidR="004A0B59" w:rsidRDefault="004A0B59" w:rsidP="00E84FB9">
                                  <w:pPr>
                                    <w:pStyle w:val="NormalWeb"/>
                                    <w:spacing w:before="0" w:beforeAutospacing="0" w:after="0" w:afterAutospacing="0" w:line="300" w:lineRule="exact"/>
                                    <w:jc w:val="both"/>
                                  </w:pPr>
                                  <w:r w:rsidRPr="008342F5">
                                    <w:rPr>
                                      <w:rFonts w:cs="Times New Roman"/>
                                      <w:color w:val="FF0000"/>
                                      <w:kern w:val="2"/>
                                      <w:sz w:val="16"/>
                                      <w:szCs w:val="16"/>
                                    </w:rPr>
                                    <w:t>or</w:t>
                                  </w:r>
                                </w:p>
                              </w:txbxContent>
                            </wps:txbx>
                            <wps:bodyPr rot="0" vert="horz" wrap="square" lIns="91440" tIns="45720" rIns="91440" bIns="45720" anchor="t" anchorCtr="0" upright="1">
                              <a:noAutofit/>
                            </wps:bodyPr>
                          </wps:wsp>
                        </wpg:grpSp>
                        <wps:wsp>
                          <wps:cNvPr id="24" name="Text Box 647"/>
                          <wps:cNvSpPr txBox="1">
                            <a:spLocks noChangeAspect="1" noChangeArrowheads="1"/>
                          </wps:cNvSpPr>
                          <wps:spPr bwMode="auto">
                            <a:xfrm>
                              <a:off x="2159586" y="4319456"/>
                              <a:ext cx="1771079" cy="12478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0E703027" w14:textId="77777777" w:rsidR="004A0B59" w:rsidRDefault="004A0B59" w:rsidP="00E84FB9">
                                <w:pPr>
                                  <w:pStyle w:val="NormalWeb"/>
                                  <w:spacing w:before="0" w:beforeAutospacing="0" w:after="0" w:afterAutospacing="0" w:line="300" w:lineRule="exact"/>
                                  <w:jc w:val="center"/>
                                </w:pPr>
                              </w:p>
                              <w:p w14:paraId="00F3FAAC" w14:textId="77777777" w:rsidR="004A0B59" w:rsidRDefault="004A0B59" w:rsidP="00E84FB9">
                                <w:pPr>
                                  <w:pStyle w:val="NormalWeb"/>
                                  <w:spacing w:before="0" w:beforeAutospacing="0" w:after="0" w:afterAutospacing="0" w:line="300" w:lineRule="exact"/>
                                  <w:jc w:val="center"/>
                                </w:pPr>
                                <w:r w:rsidRPr="008342F5">
                                  <w:rPr>
                                    <w:rFonts w:cs="Times New Roman"/>
                                    <w:b/>
                                    <w:bCs/>
                                    <w:color w:val="FF0000"/>
                                    <w:kern w:val="2"/>
                                    <w:sz w:val="16"/>
                                    <w:szCs w:val="16"/>
                                  </w:rPr>
                                  <w:t xml:space="preserve">Providing Navigational: </w:t>
                                </w:r>
                              </w:p>
                              <w:p w14:paraId="2AE45C4C" w14:textId="77777777" w:rsidR="004A0B59" w:rsidRDefault="004A0B59" w:rsidP="00E84FB9">
                                <w:pPr>
                                  <w:pStyle w:val="NormalWeb"/>
                                  <w:spacing w:before="200" w:beforeAutospacing="0" w:after="0" w:afterAutospacing="0" w:line="120" w:lineRule="auto"/>
                                  <w:jc w:val="center"/>
                                </w:pPr>
                                <w:r w:rsidRPr="008342F5">
                                  <w:rPr>
                                    <w:rFonts w:cs="Times New Roman"/>
                                    <w:b/>
                                    <w:bCs/>
                                    <w:i/>
                                    <w:iCs/>
                                    <w:color w:val="FF0000"/>
                                    <w:kern w:val="2"/>
                                    <w:sz w:val="16"/>
                                    <w:szCs w:val="16"/>
                                  </w:rPr>
                                  <w:t>INFORMATION</w:t>
                                </w:r>
                              </w:p>
                              <w:p w14:paraId="15B591DA" w14:textId="77777777" w:rsidR="004A0B59" w:rsidRDefault="004A0B59" w:rsidP="00E84FB9">
                                <w:pPr>
                                  <w:pStyle w:val="NormalWeb"/>
                                  <w:spacing w:before="200" w:beforeAutospacing="0" w:after="0" w:afterAutospacing="0" w:line="120" w:lineRule="auto"/>
                                  <w:jc w:val="center"/>
                                </w:pPr>
                                <w:r w:rsidRPr="008342F5">
                                  <w:rPr>
                                    <w:rFonts w:cs="Times New Roman"/>
                                    <w:b/>
                                    <w:bCs/>
                                    <w:i/>
                                    <w:iCs/>
                                    <w:color w:val="FF0000"/>
                                    <w:kern w:val="2"/>
                                    <w:sz w:val="16"/>
                                    <w:szCs w:val="16"/>
                                  </w:rPr>
                                  <w:t>WARNING</w:t>
                                </w:r>
                              </w:p>
                              <w:p w14:paraId="71A906B0" w14:textId="77777777" w:rsidR="004A0B59" w:rsidRDefault="004A0B59" w:rsidP="00E84FB9">
                                <w:pPr>
                                  <w:pStyle w:val="NormalWeb"/>
                                  <w:spacing w:before="200" w:beforeAutospacing="0" w:after="0" w:afterAutospacing="0" w:line="120" w:lineRule="auto"/>
                                  <w:jc w:val="center"/>
                                </w:pPr>
                                <w:r w:rsidRPr="008342F5">
                                  <w:rPr>
                                    <w:rFonts w:cs="Times New Roman"/>
                                    <w:b/>
                                    <w:bCs/>
                                    <w:i/>
                                    <w:iCs/>
                                    <w:color w:val="FF0000"/>
                                    <w:kern w:val="2"/>
                                    <w:sz w:val="16"/>
                                    <w:szCs w:val="16"/>
                                  </w:rPr>
                                  <w:t>ADVICE</w:t>
                                </w:r>
                              </w:p>
                              <w:p w14:paraId="7C726FC1" w14:textId="77777777" w:rsidR="004A0B59" w:rsidRDefault="004A0B59" w:rsidP="00E84FB9">
                                <w:pPr>
                                  <w:pStyle w:val="NormalWeb"/>
                                  <w:spacing w:before="0" w:beforeAutospacing="0" w:after="0" w:afterAutospacing="0"/>
                                  <w:jc w:val="center"/>
                                </w:pPr>
                                <w:r w:rsidRPr="008342F5">
                                  <w:rPr>
                                    <w:rFonts w:cs="Times New Roman"/>
                                    <w:b/>
                                    <w:bCs/>
                                    <w:i/>
                                    <w:iCs/>
                                    <w:color w:val="FF0000"/>
                                    <w:kern w:val="2"/>
                                    <w:sz w:val="16"/>
                                    <w:szCs w:val="16"/>
                                  </w:rPr>
                                  <w:t>and/or</w:t>
                                </w:r>
                              </w:p>
                              <w:p w14:paraId="4D36313B" w14:textId="77777777" w:rsidR="004A0B59" w:rsidRDefault="004A0B59" w:rsidP="00E84FB9">
                                <w:pPr>
                                  <w:pStyle w:val="NormalWeb"/>
                                  <w:spacing w:before="0" w:beforeAutospacing="0" w:after="0" w:afterAutospacing="0"/>
                                  <w:jc w:val="center"/>
                                </w:pPr>
                                <w:r w:rsidRPr="008342F5">
                                  <w:rPr>
                                    <w:rFonts w:cs="Times New Roman"/>
                                    <w:b/>
                                    <w:bCs/>
                                    <w:i/>
                                    <w:iCs/>
                                    <w:color w:val="FF0000"/>
                                    <w:kern w:val="2"/>
                                    <w:sz w:val="16"/>
                                    <w:szCs w:val="16"/>
                                  </w:rPr>
                                  <w:t>INSTRUCTION</w:t>
                                </w:r>
                              </w:p>
                            </w:txbxContent>
                          </wps:txbx>
                          <wps:bodyPr rot="0" vert="horz" wrap="square" lIns="91440" tIns="45720" rIns="91440" bIns="45720" anchor="t" anchorCtr="0" upright="1">
                            <a:noAutofit/>
                          </wps:bodyPr>
                        </wps:wsp>
                        <wps:wsp>
                          <wps:cNvPr id="25" name="Line 648"/>
                          <wps:cNvCnPr/>
                          <wps:spPr bwMode="auto">
                            <a:xfrm flipH="1">
                              <a:off x="1365632" y="3800542"/>
                              <a:ext cx="5390" cy="719464"/>
                            </a:xfrm>
                            <a:prstGeom prst="line">
                              <a:avLst/>
                            </a:prstGeom>
                            <a:noFill/>
                            <a:ln w="19050">
                              <a:solidFill>
                                <a:srgbClr val="000080"/>
                              </a:solidFill>
                              <a:round/>
                              <a:headEnd/>
                              <a:tailEnd type="triangle" w="med" len="med"/>
                            </a:ln>
                            <a:extLst>
                              <a:ext uri="{909E8E84-426E-40dd-AFC4-6F175D3DCCD1}">
                                <a14:hiddenFill xmlns:a14="http://schemas.microsoft.com/office/drawing/2010/main">
                                  <a:noFill/>
                                </a14:hiddenFill>
                              </a:ext>
                            </a:extLst>
                          </wps:spPr>
                          <wps:bodyPr/>
                        </wps:wsp>
                        <wps:wsp>
                          <wps:cNvPr id="26" name="Line 649"/>
                          <wps:cNvCnPr/>
                          <wps:spPr bwMode="auto">
                            <a:xfrm>
                              <a:off x="3211552" y="3847170"/>
                              <a:ext cx="347981" cy="335099"/>
                            </a:xfrm>
                            <a:prstGeom prst="line">
                              <a:avLst/>
                            </a:prstGeom>
                            <a:noFill/>
                            <a:ln w="19050">
                              <a:solidFill>
                                <a:srgbClr val="FF0000"/>
                              </a:solidFill>
                              <a:round/>
                              <a:headEnd/>
                              <a:tailEnd type="triangle" w="med" len="med"/>
                            </a:ln>
                            <a:extLst>
                              <a:ext uri="{909E8E84-426E-40dd-AFC4-6F175D3DCCD1}">
                                <a14:hiddenFill xmlns:a14="http://schemas.microsoft.com/office/drawing/2010/main">
                                  <a:noFill/>
                                </a14:hiddenFill>
                              </a:ext>
                            </a:extLst>
                          </wps:spPr>
                          <wps:bodyPr/>
                        </wps:wsp>
                        <wps:wsp>
                          <wps:cNvPr id="27" name="Line 650"/>
                          <wps:cNvCnPr/>
                          <wps:spPr bwMode="auto">
                            <a:xfrm flipH="1">
                              <a:off x="2691328" y="3847170"/>
                              <a:ext cx="347380" cy="371709"/>
                            </a:xfrm>
                            <a:prstGeom prst="line">
                              <a:avLst/>
                            </a:prstGeom>
                            <a:noFill/>
                            <a:ln w="19050">
                              <a:solidFill>
                                <a:srgbClr val="FF0000"/>
                              </a:solidFill>
                              <a:round/>
                              <a:headEnd/>
                              <a:tailEnd type="triangle" w="med" len="med"/>
                            </a:ln>
                            <a:extLst>
                              <a:ext uri="{909E8E84-426E-40dd-AFC4-6F175D3DCCD1}">
                                <a14:hiddenFill xmlns:a14="http://schemas.microsoft.com/office/drawing/2010/main">
                                  <a:noFill/>
                                </a14:hiddenFill>
                              </a:ext>
                            </a:extLst>
                          </wps:spPr>
                          <wps:bodyPr/>
                        </wps:wsp>
                        <wps:wsp>
                          <wps:cNvPr id="28" name="Text Box 651"/>
                          <wps:cNvSpPr txBox="1">
                            <a:spLocks noChangeAspect="1" noChangeArrowheads="1"/>
                          </wps:cNvSpPr>
                          <wps:spPr bwMode="auto">
                            <a:xfrm>
                              <a:off x="4104418" y="3233982"/>
                              <a:ext cx="879569" cy="948474"/>
                            </a:xfrm>
                            <a:prstGeom prst="rect">
                              <a:avLst/>
                            </a:prstGeom>
                            <a:solidFill>
                              <a:srgbClr val="FFFFFF"/>
                            </a:solidFill>
                            <a:ln w="19050">
                              <a:solidFill>
                                <a:srgbClr val="000000"/>
                              </a:solidFill>
                              <a:miter lim="800000"/>
                              <a:headEnd/>
                              <a:tailEnd/>
                            </a:ln>
                          </wps:spPr>
                          <wps:txbx>
                            <w:txbxContent>
                              <w:p w14:paraId="58E72CE5" w14:textId="77777777" w:rsidR="004A0B59" w:rsidRDefault="004A0B59" w:rsidP="00E84FB9">
                                <w:pPr>
                                  <w:pStyle w:val="NormalWeb"/>
                                  <w:tabs>
                                    <w:tab w:val="left" w:pos="360"/>
                                  </w:tabs>
                                  <w:spacing w:before="0" w:beforeAutospacing="0" w:after="0" w:afterAutospacing="0"/>
                                  <w:jc w:val="center"/>
                                </w:pPr>
                                <w:r w:rsidRPr="008342F5">
                                  <w:rPr>
                                    <w:rFonts w:cs="Times New Roman"/>
                                    <w:b/>
                                    <w:bCs/>
                                    <w:color w:val="000000"/>
                                    <w:kern w:val="2"/>
                                    <w:sz w:val="16"/>
                                    <w:szCs w:val="16"/>
                                  </w:rPr>
                                  <w:t>Providing local information, e.g.</w:t>
                                </w:r>
                              </w:p>
                              <w:p w14:paraId="37B243F4" w14:textId="77777777" w:rsidR="004A0B59" w:rsidRDefault="004A0B59" w:rsidP="00E84FB9">
                                <w:pPr>
                                  <w:pStyle w:val="NormalWeb"/>
                                  <w:tabs>
                                    <w:tab w:val="left" w:pos="180"/>
                                  </w:tabs>
                                  <w:spacing w:before="0" w:beforeAutospacing="0" w:after="0" w:afterAutospacing="0"/>
                                  <w:jc w:val="center"/>
                                </w:pPr>
                                <w:r w:rsidRPr="008342F5">
                                  <w:rPr>
                                    <w:rFonts w:cs="Times New Roman"/>
                                    <w:color w:val="008000"/>
                                    <w:kern w:val="2"/>
                                    <w:sz w:val="16"/>
                                    <w:szCs w:val="16"/>
                                  </w:rPr>
                                  <w:t>Environmental data &amp; Port information</w:t>
                                </w:r>
                              </w:p>
                            </w:txbxContent>
                          </wps:txbx>
                          <wps:bodyPr rot="0" vert="horz" wrap="square" lIns="91440" tIns="45720" rIns="91440" bIns="45720" anchor="t" anchorCtr="0" upright="1">
                            <a:noAutofit/>
                          </wps:bodyPr>
                        </wps:wsp>
                        <wps:wsp>
                          <wps:cNvPr id="29" name="Text Box 652"/>
                          <wps:cNvSpPr txBox="1">
                            <a:spLocks noChangeAspect="1" noChangeArrowheads="1"/>
                          </wps:cNvSpPr>
                          <wps:spPr bwMode="auto">
                            <a:xfrm>
                              <a:off x="108227" y="881989"/>
                              <a:ext cx="944744" cy="286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24A9C3F4" w14:textId="77777777" w:rsidR="004A0B59" w:rsidRDefault="004A0B59" w:rsidP="00E84FB9">
                                <w:pPr>
                                  <w:pStyle w:val="NormalWeb"/>
                                  <w:spacing w:before="0" w:beforeAutospacing="0" w:after="0" w:afterAutospacing="0" w:line="300" w:lineRule="exact"/>
                                  <w:jc w:val="center"/>
                                </w:pPr>
                                <w:r w:rsidRPr="008342F5">
                                  <w:rPr>
                                    <w:rFonts w:cs="Times New Roman"/>
                                    <w:b/>
                                    <w:bCs/>
                                    <w:color w:val="000000"/>
                                    <w:kern w:val="2"/>
                                    <w:sz w:val="18"/>
                                    <w:szCs w:val="18"/>
                                  </w:rPr>
                                  <w:t>OBJECTIVES</w:t>
                                </w:r>
                              </w:p>
                            </w:txbxContent>
                          </wps:txbx>
                          <wps:bodyPr rot="0" vert="horz" wrap="square" lIns="91440" tIns="45720" rIns="91440" bIns="45720" anchor="t" anchorCtr="0" upright="1">
                            <a:noAutofit/>
                          </wps:bodyPr>
                        </wps:wsp>
                        <wps:wsp>
                          <wps:cNvPr id="30" name="Text Box 654"/>
                          <wps:cNvSpPr txBox="1">
                            <a:spLocks noChangeAspect="1" noChangeArrowheads="1"/>
                          </wps:cNvSpPr>
                          <wps:spPr bwMode="auto">
                            <a:xfrm>
                              <a:off x="38268" y="3406501"/>
                              <a:ext cx="895115" cy="2674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69FF20A9" w14:textId="77777777" w:rsidR="004A0B59" w:rsidRDefault="004A0B59" w:rsidP="00E84FB9">
                                <w:r w:rsidRPr="008342F5">
                                  <w:rPr>
                                    <w:b/>
                                    <w:bCs/>
                                    <w:color w:val="000000"/>
                                    <w:kern w:val="2"/>
                                    <w:sz w:val="18"/>
                                    <w:szCs w:val="18"/>
                                  </w:rPr>
                                  <w:t>FUNCTIONS</w:t>
                                </w:r>
                              </w:p>
                              <w:p w14:paraId="7B94D94B" w14:textId="77777777" w:rsidR="004A0B59" w:rsidRDefault="004A0B59" w:rsidP="00E84FB9"/>
                              <w:p w14:paraId="186113A6" w14:textId="77777777" w:rsidR="004A0B59" w:rsidRDefault="004A0B59" w:rsidP="00E84FB9"/>
                              <w:p w14:paraId="5F3B9574" w14:textId="77777777" w:rsidR="004A0B59" w:rsidRDefault="004A0B59" w:rsidP="00E84FB9"/>
                              <w:p w14:paraId="0BE16E4B" w14:textId="77777777" w:rsidR="004A0B59" w:rsidRDefault="004A0B59" w:rsidP="00E84FB9"/>
                              <w:p w14:paraId="6250DCFB" w14:textId="77777777" w:rsidR="004A0B59" w:rsidRDefault="004A0B59" w:rsidP="00E84FB9"/>
                              <w:p w14:paraId="533A69B1" w14:textId="77777777" w:rsidR="004A0B59" w:rsidRDefault="004A0B59" w:rsidP="00E84FB9"/>
                              <w:p w14:paraId="02F58358" w14:textId="77777777" w:rsidR="004A0B59" w:rsidRDefault="004A0B59" w:rsidP="00E84FB9">
                                <w:pPr>
                                  <w:pStyle w:val="NormalWeb"/>
                                  <w:spacing w:before="0" w:beforeAutospacing="0" w:after="0" w:afterAutospacing="0" w:line="300" w:lineRule="exact"/>
                                  <w:jc w:val="both"/>
                                </w:pPr>
                              </w:p>
                            </w:txbxContent>
                          </wps:txbx>
                          <wps:bodyPr rot="0" vert="horz" wrap="square" lIns="91440" tIns="45720" rIns="91440" bIns="45720" anchor="t" anchorCtr="0" upright="1">
                            <a:noAutofit/>
                          </wps:bodyPr>
                        </wps:wsp>
                        <wps:wsp>
                          <wps:cNvPr id="31" name="Text Box 655"/>
                          <wps:cNvSpPr txBox="1">
                            <a:spLocks noChangeAspect="1" noChangeArrowheads="1"/>
                          </wps:cNvSpPr>
                          <wps:spPr bwMode="auto">
                            <a:xfrm>
                              <a:off x="4184979" y="1183403"/>
                              <a:ext cx="724105" cy="712304"/>
                            </a:xfrm>
                            <a:prstGeom prst="rect">
                              <a:avLst/>
                            </a:prstGeom>
                            <a:solidFill>
                              <a:srgbClr val="FFFFFF"/>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14:paraId="1F27BCC5" w14:textId="77777777" w:rsidR="004A0B59" w:rsidRDefault="004A0B59" w:rsidP="00E84FB9">
                                <w:pPr>
                                  <w:pStyle w:val="NormalWeb"/>
                                  <w:spacing w:before="0" w:beforeAutospacing="0" w:after="0" w:afterAutospacing="0" w:line="240" w:lineRule="exact"/>
                                  <w:jc w:val="center"/>
                                </w:pPr>
                                <w:r w:rsidRPr="008342F5">
                                  <w:rPr>
                                    <w:rFonts w:eastAsia="PMingLiU" w:cs="Times New Roman"/>
                                    <w:color w:val="000000"/>
                                    <w:kern w:val="2"/>
                                    <w:sz w:val="16"/>
                                    <w:szCs w:val="16"/>
                                    <w:lang w:val="en-US"/>
                                  </w:rPr>
                                  <w:t>Safe and efficient port operations</w:t>
                                </w:r>
                              </w:p>
                            </w:txbxContent>
                          </wps:txbx>
                          <wps:bodyPr rot="0" vert="horz" wrap="square" lIns="91440" tIns="45720" rIns="91440" bIns="45720" anchor="t" anchorCtr="0" upright="1">
                            <a:noAutofit/>
                          </wps:bodyPr>
                        </wps:wsp>
                        <wps:wsp>
                          <wps:cNvPr id="32" name="Line 656"/>
                          <wps:cNvCnPr/>
                          <wps:spPr bwMode="auto">
                            <a:xfrm>
                              <a:off x="2690728" y="4416155"/>
                              <a:ext cx="598" cy="191580"/>
                            </a:xfrm>
                            <a:prstGeom prst="line">
                              <a:avLst/>
                            </a:prstGeom>
                            <a:noFill/>
                            <a:ln w="19050">
                              <a:solidFill>
                                <a:srgbClr val="FF0000"/>
                              </a:solidFill>
                              <a:round/>
                              <a:headEnd/>
                              <a:tailEnd type="triangle" w="med" len="med"/>
                            </a:ln>
                            <a:extLst>
                              <a:ext uri="{909E8E84-426E-40dd-AFC4-6F175D3DCCD1}">
                                <a14:hiddenFill xmlns:a14="http://schemas.microsoft.com/office/drawing/2010/main">
                                  <a:noFill/>
                                </a14:hiddenFill>
                              </a:ext>
                            </a:extLst>
                          </wps:spPr>
                          <wps:bodyPr/>
                        </wps:wsp>
                        <wps:wsp>
                          <wps:cNvPr id="33" name="Line 657"/>
                          <wps:cNvCnPr/>
                          <wps:spPr bwMode="auto">
                            <a:xfrm>
                              <a:off x="3559533" y="4421934"/>
                              <a:ext cx="598" cy="201701"/>
                            </a:xfrm>
                            <a:prstGeom prst="line">
                              <a:avLst/>
                            </a:prstGeom>
                            <a:noFill/>
                            <a:ln w="19050">
                              <a:solidFill>
                                <a:srgbClr val="FF0000"/>
                              </a:solidFill>
                              <a:round/>
                              <a:headEnd/>
                              <a:tailEnd type="triangle" w="med" len="med"/>
                            </a:ln>
                            <a:extLst>
                              <a:ext uri="{909E8E84-426E-40dd-AFC4-6F175D3DCCD1}">
                                <a14:hiddenFill xmlns:a14="http://schemas.microsoft.com/office/drawing/2010/main">
                                  <a:noFill/>
                                </a14:hiddenFill>
                              </a:ext>
                            </a:extLst>
                          </wps:spPr>
                          <wps:bodyPr/>
                        </wps:wsp>
                        <wps:wsp>
                          <wps:cNvPr id="34" name="Text Box 779"/>
                          <wps:cNvSpPr txBox="1">
                            <a:spLocks noChangeArrowheads="1"/>
                          </wps:cNvSpPr>
                          <wps:spPr bwMode="auto">
                            <a:xfrm>
                              <a:off x="4118607" y="188301"/>
                              <a:ext cx="839507" cy="331830"/>
                            </a:xfrm>
                            <a:prstGeom prst="rect">
                              <a:avLst/>
                            </a:prstGeom>
                            <a:solidFill>
                              <a:srgbClr val="FFFFFF"/>
                            </a:solidFill>
                            <a:ln w="9525">
                              <a:solidFill>
                                <a:srgbClr val="000000"/>
                              </a:solidFill>
                              <a:miter lim="800000"/>
                              <a:headEnd/>
                              <a:tailEnd/>
                            </a:ln>
                          </wps:spPr>
                          <wps:txbx>
                            <w:txbxContent>
                              <w:p w14:paraId="4E35C487" w14:textId="77777777" w:rsidR="004A0B59" w:rsidRDefault="004A0B59" w:rsidP="00E84FB9">
                                <w:pPr>
                                  <w:pStyle w:val="NormalWeb"/>
                                  <w:spacing w:before="0" w:beforeAutospacing="0" w:after="0" w:afterAutospacing="0" w:line="300" w:lineRule="exact"/>
                                  <w:jc w:val="center"/>
                                </w:pPr>
                                <w:r w:rsidRPr="008342F5">
                                  <w:rPr>
                                    <w:rFonts w:cs="Times New Roman"/>
                                    <w:color w:val="000000"/>
                                    <w:kern w:val="2"/>
                                  </w:rPr>
                                  <w:t>NON VTS</w:t>
                                </w:r>
                              </w:p>
                            </w:txbxContent>
                          </wps:txbx>
                          <wps:bodyPr rot="0" vert="horz" wrap="square" lIns="91440" tIns="45720" rIns="91440" bIns="45720" anchor="t" anchorCtr="0" upright="1">
                            <a:noAutofit/>
                          </wps:bodyPr>
                        </wps:wsp>
                      </wpg:wgp>
                    </a:graphicData>
                  </a:graphic>
                </wp:inline>
              </w:drawing>
            </mc:Choice>
            <mc:Fallback>
              <w:pict>
                <v:group id="Group 35" o:spid="_x0000_s1059" style="width:422.6pt;height:459.05pt;mso-position-horizontal-relative:char;mso-position-vertical-relative:line" coordorigin="-362415,-144966" coordsize="5367169,583019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">
                  <v:rect id="AutoShape 626" o:spid="_x0000_s1060" style="position:absolute;left:-362415;top:-144966;width:5040630;height:583019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QSH6xAAA&#10;ANoAAAAPAAAAZHJzL2Rvd25yZXYueG1sRI9BawIxFITvhf6H8AQvRbPaIrIaRQqC0IJ0W0Fvj+S5&#10;u7h5WZNU139vCgWPw8x8w8yXnW3EhXyoHSsYDTMQxNqZmksFP9/rwRREiMgGG8ek4EYBlovnpznm&#10;xl35iy5FLEWCcMhRQRVjm0sZdEUWw9C1xMk7Om8xJulLaTxeE9w2cpxlE2mx5rRQYUvvFelT8WsV&#10;vLxNrNntzzd/KD72u+1Urz6DVqrf61YzEJG6+Aj/tzdGwSv8XUk3QC7u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IkEh+sQAAADaAAAADwAAAAAAAAAAAAAAAACXAgAAZHJzL2Rv&#10;d25yZXYueG1sUEsFBgAAAAAEAAQA9QAAAIgDAAAAAA==&#10;" filled="f" strokeweight="1.5pt">
                    <o:lock v:ext="edit" aspectratio="t" text="t"/>
                  </v:rect>
                  <v:shape id="Text Box 627" o:spid="_x0000_s1061" type="#_x0000_t202" style="position:absolute;left:1647323;top:339060;width:1159405;height:4171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S748wAAA&#10;ANoAAAAPAAAAZHJzL2Rvd25yZXYueG1sRI9Pi8IwFMTvC36H8ARva+rSXaQaRYQtHv2L12fzbIrN&#10;S2lird9+Iwh7HGbmN8x82dtadNT6yrGCyTgBQVw4XXGp4Hj4/ZyC8AFZY+2YFDzJw3Ix+Jhjpt2D&#10;d9TtQykihH2GCkwITSalLwxZ9GPXEEfv6lqLIcq2lLrFR4TbWn4lyY+0WHFcMNjQ2lBx29+tgm9/&#10;3qbd81KZcnrKZd7bXXrIlRoN+9UMRKA+/Iff7Y1WkMLrSrwBcvE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sS748wAAAANoAAAAPAAAAAAAAAAAAAAAAAJcCAABkcnMvZG93bnJl&#10;di54bWxQSwUGAAAAAAQABAD1AAAAhAMAAAAA&#10;" strokeweight="1.5pt">
                    <o:lock v:ext="edit" aspectratio="t"/>
                    <v:textbox>
                      <w:txbxContent>
                        <w:p w14:paraId="306470E8" w14:textId="77777777" w:rsidR="004A0B59" w:rsidRDefault="004A0B59" w:rsidP="00E84FB9">
                          <w:pPr>
                            <w:pStyle w:val="NormalWeb"/>
                            <w:spacing w:before="0" w:beforeAutospacing="0" w:after="120" w:afterAutospacing="0" w:line="240" w:lineRule="exact"/>
                            <w:jc w:val="center"/>
                          </w:pPr>
                          <w:r w:rsidRPr="008342F5">
                            <w:rPr>
                              <w:rFonts w:eastAsia="PMingLiU" w:cs="Times New Roman"/>
                              <w:b/>
                              <w:bCs/>
                              <w:color w:val="000000"/>
                              <w:kern w:val="2"/>
                              <w:sz w:val="18"/>
                              <w:szCs w:val="18"/>
                              <w:lang w:val="en-US"/>
                            </w:rPr>
                            <w:t>Vessel Traffic Services</w:t>
                          </w:r>
                        </w:p>
                      </w:txbxContent>
                    </v:textbox>
                  </v:shape>
                  <v:shape id="Text Box 628" o:spid="_x0000_s1062" type="#_x0000_t202" style="position:absolute;left:4134752;top:756163;width:870002;height:12454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DBxunwAAA&#10;ANoAAAAPAAAAZHJzL2Rvd25yZXYueG1sRI9Pi8IwFMTvC36H8ARva6qolK5RFsHi0b94fTZvm7LN&#10;S2lird/eLCx4HGZ+M8xy3dtadNT6yrGCyTgBQVw4XXGp4HzafqYgfEDWWDsmBU/ysF4NPpaYaffg&#10;A3XHUIpYwj5DBSaEJpPSF4Ys+rFriKP341qLIcq2lLrFRyy3tZwmyUJarDguGGxoY6j4Pd6tgrm/&#10;7mfd81aZMr3kMu/tYXbKlRoN++8vEIH68A7/0zsdOfi7Em+AXL0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DBxunwAAAANoAAAAPAAAAAAAAAAAAAAAAAJcCAABkcnMvZG93bnJl&#10;di54bWxQSwUGAAAAAAQABAD1AAAAhAMAAAAA&#10;" strokeweight="1.5pt">
                    <o:lock v:ext="edit" aspectratio="t"/>
                    <v:textbox>
                      <w:txbxContent>
                        <w:p w14:paraId="3F21F22E" w14:textId="77777777" w:rsidR="004A0B59" w:rsidRDefault="004A0B59" w:rsidP="00E84FB9">
                          <w:pPr>
                            <w:pStyle w:val="NormalWeb"/>
                            <w:spacing w:before="0" w:beforeAutospacing="0" w:after="120" w:afterAutospacing="0" w:line="240" w:lineRule="exact"/>
                            <w:jc w:val="center"/>
                          </w:pPr>
                          <w:r w:rsidRPr="008342F5">
                            <w:rPr>
                              <w:rFonts w:eastAsia="PMingLiU" w:cs="Times New Roman"/>
                              <w:color w:val="000000"/>
                              <w:kern w:val="2"/>
                              <w:sz w:val="18"/>
                              <w:szCs w:val="18"/>
                              <w:lang w:val="en-US"/>
                            </w:rPr>
                            <w:t>Local Port Services</w:t>
                          </w:r>
                        </w:p>
                      </w:txbxContent>
                    </v:textbox>
                  </v:shape>
                  <v:shape id="Text Box 629" o:spid="_x0000_s1063" type="#_x0000_t202" style="position:absolute;left:908868;top:2303292;width:807218;height:57473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3uXOkwwAA&#10;ANoAAAAPAAAAZHJzL2Rvd25yZXYueG1sRI9Ra8IwFIXfhf2HcAd7s+mEieuM4gTZcC/q+gPukmtb&#10;bG5Kktn23y/CwMfDOd85nOV6sK24kg+NYwXPWQ6CWDvTcKWg/N5NFyBCRDbYOiYFIwVYrx4mSyyM&#10;6/lI11OsRCrhUKCCOsaukDLomiyGzHXEyTs7bzEm6StpPPap3LZyludzabHhtFBjR9ua9OX0axXM&#10;3w+vm4+gy8XXUW/bffMzvmiv1NPjsHkDEWmI9/A//WkSB7cr6QbI1R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3uXOkwwAAANoAAAAPAAAAAAAAAAAAAAAAAJcCAABkcnMvZG93&#10;bnJldi54bWxQSwUGAAAAAAQABAD1AAAAhwMAAAAA&#10;" strokecolor="navy" strokeweight="1.5pt">
                    <o:lock v:ext="edit" aspectratio="t"/>
                    <v:textbox>
                      <w:txbxContent>
                        <w:p w14:paraId="0E65BFD0" w14:textId="77777777" w:rsidR="004A0B59" w:rsidRDefault="004A0B59" w:rsidP="00E84FB9">
                          <w:pPr>
                            <w:pStyle w:val="NormalWeb"/>
                            <w:tabs>
                              <w:tab w:val="left" w:pos="11199"/>
                            </w:tabs>
                            <w:spacing w:before="0" w:beforeAutospacing="0" w:after="0" w:afterAutospacing="0" w:line="240" w:lineRule="exact"/>
                            <w:jc w:val="center"/>
                          </w:pPr>
                          <w:r w:rsidRPr="008342F5">
                            <w:rPr>
                              <w:rFonts w:cs="Times New Roman"/>
                              <w:color w:val="0000FF"/>
                              <w:kern w:val="2"/>
                              <w:sz w:val="16"/>
                              <w:szCs w:val="16"/>
                            </w:rPr>
                            <w:t>Traffic</w:t>
                          </w:r>
                        </w:p>
                        <w:p w14:paraId="707C44BC" w14:textId="77777777" w:rsidR="004A0B59" w:rsidRDefault="004A0B59" w:rsidP="00E84FB9">
                          <w:pPr>
                            <w:pStyle w:val="NormalWeb"/>
                            <w:tabs>
                              <w:tab w:val="left" w:pos="11199"/>
                            </w:tabs>
                            <w:spacing w:before="0" w:beforeAutospacing="0" w:after="0" w:afterAutospacing="0" w:line="240" w:lineRule="exact"/>
                            <w:jc w:val="center"/>
                          </w:pPr>
                          <w:r w:rsidRPr="008342F5">
                            <w:rPr>
                              <w:rFonts w:cs="Times New Roman"/>
                              <w:color w:val="0000FF"/>
                              <w:kern w:val="2"/>
                              <w:sz w:val="16"/>
                              <w:szCs w:val="16"/>
                            </w:rPr>
                            <w:t>Organization</w:t>
                          </w:r>
                        </w:p>
                        <w:p w14:paraId="6A65C6A6" w14:textId="77777777" w:rsidR="004A0B59" w:rsidRDefault="004A0B59" w:rsidP="00E84FB9">
                          <w:pPr>
                            <w:pStyle w:val="NormalWeb"/>
                            <w:tabs>
                              <w:tab w:val="left" w:pos="11199"/>
                            </w:tabs>
                            <w:spacing w:before="0" w:beforeAutospacing="0" w:after="0" w:afterAutospacing="0" w:line="240" w:lineRule="exact"/>
                            <w:jc w:val="center"/>
                          </w:pPr>
                          <w:r w:rsidRPr="008342F5">
                            <w:rPr>
                              <w:rFonts w:cs="Times New Roman"/>
                              <w:color w:val="0000FF"/>
                              <w:kern w:val="2"/>
                              <w:sz w:val="16"/>
                              <w:szCs w:val="16"/>
                            </w:rPr>
                            <w:t>Service</w:t>
                          </w:r>
                        </w:p>
                      </w:txbxContent>
                    </v:textbox>
                  </v:shape>
                  <v:shape id="Text Box 630" o:spid="_x0000_s1064" type="#_x0000_t202" style="position:absolute;left:1828499;top:2303292;width:765363;height:57473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mSBLwgAA&#10;ANoAAAAPAAAAZHJzL2Rvd25yZXYueG1sRI/NasMwEITvgb6D2EJvidzitMGJEkqhJsc4Sel1a20s&#10;U2tlLNU/bx8FAj0OM/MNs9mNthE9db52rOB5kYAgLp2uuVJwPn3OVyB8QNbYOCYFE3nYbR9mG8y0&#10;G7ig/hgqESHsM1RgQmgzKX1pyKJfuJY4ehfXWQxRdpXUHQ4Rbhv5kiSv0mLNccFgSx+Gyt/jn1Ww&#10;9N+HtJ9+alOtvnKZj7ZIT7lST4/j+xpEoDH8h+/tvVbwBrcr8QbI7RU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yZIEvCAAAA2gAAAA8AAAAAAAAAAAAAAAAAlwIAAGRycy9kb3du&#10;cmV2LnhtbFBLBQYAAAAABAAEAPUAAACGAwAAAAA=&#10;" strokeweight="1.5pt">
                    <o:lock v:ext="edit" aspectratio="t"/>
                    <v:textbox>
                      <w:txbxContent>
                        <w:p w14:paraId="79315CD5" w14:textId="77777777" w:rsidR="004A0B59" w:rsidRDefault="004A0B59" w:rsidP="00E84FB9">
                          <w:pPr>
                            <w:pStyle w:val="NormalWeb"/>
                            <w:spacing w:before="0" w:beforeAutospacing="0" w:after="0" w:afterAutospacing="0" w:line="240" w:lineRule="exact"/>
                            <w:jc w:val="center"/>
                          </w:pPr>
                          <w:r w:rsidRPr="008342F5">
                            <w:rPr>
                              <w:rFonts w:cs="Times New Roman"/>
                              <w:color w:val="000000"/>
                              <w:kern w:val="2"/>
                              <w:sz w:val="16"/>
                              <w:szCs w:val="16"/>
                            </w:rPr>
                            <w:t>Information Service</w:t>
                          </w:r>
                        </w:p>
                      </w:txbxContent>
                    </v:textbox>
                  </v:shape>
                  <v:shape id="Text Box 631" o:spid="_x0000_s1065" type="#_x0000_t202" style="position:absolute;left:2780419;top:2301846;width:878971;height:57112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BrQ5vwAA&#10;ANoAAAAPAAAAZHJzL2Rvd25yZXYueG1sRE/Pa4MwFL4P+j+EV9htjSvtKM4oYzDZcdqWXt/Mm5GZ&#10;FzGp2v9+ORR2/Ph+Z8ViezHR6DvHCp43CQjixumOWwWn48fTAYQPyBp7x6TgRh6KfPWQYardzBVN&#10;dWhFDGGfogITwpBK6RtDFv3GDcSR+3GjxRDh2Eo94hzDbS+3SfIiLXYcGwwO9G6o+a2vVsHeX752&#10;0+27M+3hXMpysdXuWCr1uF7eXkEEWsK/+O7+1Ari1ngl3gCZ/w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K0GtDm/AAAA2gAAAA8AAAAAAAAAAAAAAAAAlwIAAGRycy9kb3ducmV2&#10;LnhtbFBLBQYAAAAABAAEAPUAAACDAwAAAAA=&#10;" strokeweight="1.5pt">
                    <o:lock v:ext="edit" aspectratio="t"/>
                    <v:textbox>
                      <w:txbxContent>
                        <w:p w14:paraId="62AA795F" w14:textId="77777777" w:rsidR="004A0B59" w:rsidRDefault="004A0B59" w:rsidP="00E84FB9">
                          <w:pPr>
                            <w:pStyle w:val="NormalWeb"/>
                            <w:spacing w:before="0" w:beforeAutospacing="0" w:after="0" w:afterAutospacing="0" w:line="240" w:lineRule="exact"/>
                            <w:jc w:val="center"/>
                          </w:pPr>
                          <w:r w:rsidRPr="008342F5">
                            <w:rPr>
                              <w:rFonts w:eastAsia="PMingLiU" w:cs="Times New Roman"/>
                              <w:color w:val="FF0000"/>
                              <w:kern w:val="2"/>
                              <w:sz w:val="16"/>
                              <w:szCs w:val="16"/>
                              <w:lang w:val="en-US"/>
                            </w:rPr>
                            <w:t>Navigational Assistance Service</w:t>
                          </w:r>
                        </w:p>
                      </w:txbxContent>
                    </v:textbox>
                  </v:shape>
                  <v:shape id="Text Box 632" o:spid="_x0000_s1066" type="#_x0000_t202" style="position:absolute;left:823961;top:840781;width:2762480;height:69185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duPt9vwAA&#10;ANoAAAAPAAAAZHJzL2Rvd25yZXYueG1sRE9dS8MwFH0X9h/CFXxzqRPEdkuLDAZDQVjXH3Bp7tpg&#10;c1OSrK3/3gwGvp3D+eLsqsUOYiIfjGMFL+sMBHHrtOFOQXM+PL+DCBFZ4+CYFPxSgKpcPeyw0G7m&#10;E0117EQq4VCggj7GsZAytD1ZDGs3Eift4rzFmKjvpPY4p3I7yE2WvUmLhtNCjyPte2p/6qtV4D+H&#10;/Lters2mM1+vWcLuZIxST4/LxxZEpCX+m+/po1aQw+1KugGy/AM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J24+32/AAAA2gAAAA8AAAAAAAAAAAAAAAAAlwIAAGRycy9kb3ducmV2&#10;LnhtbFBLBQYAAAAABAAEAPUAAACDAwAAAAA=&#10;" stroked="f" strokeweight="1.5pt">
                    <o:lock v:ext="edit" aspectratio="t"/>
                    <v:textbox>
                      <w:txbxContent>
                        <w:p w14:paraId="18CCCF09" w14:textId="77777777" w:rsidR="004A0B59" w:rsidRDefault="004A0B59" w:rsidP="00E84FB9">
                          <w:pPr>
                            <w:pStyle w:val="NormalWeb"/>
                            <w:spacing w:before="0" w:beforeAutospacing="0" w:after="0" w:afterAutospacing="0" w:line="300" w:lineRule="exact"/>
                            <w:jc w:val="both"/>
                          </w:pPr>
                          <w:r w:rsidRPr="008342F5">
                            <w:rPr>
                              <w:rFonts w:cs="Times New Roman"/>
                              <w:color w:val="000000"/>
                              <w:kern w:val="2"/>
                              <w:sz w:val="16"/>
                              <w:szCs w:val="16"/>
                            </w:rPr>
                            <w:t xml:space="preserve">                            Safe use of the waterway</w:t>
                          </w:r>
                        </w:p>
                        <w:p w14:paraId="042F47D7" w14:textId="77777777" w:rsidR="004A0B59" w:rsidRDefault="004A0B59" w:rsidP="00E84FB9">
                          <w:pPr>
                            <w:pStyle w:val="NormalWeb"/>
                            <w:spacing w:before="0" w:beforeAutospacing="0" w:after="0" w:afterAutospacing="0" w:line="300" w:lineRule="exact"/>
                            <w:jc w:val="both"/>
                          </w:pPr>
                          <w:r w:rsidRPr="008342F5">
                            <w:rPr>
                              <w:rFonts w:cs="Times New Roman"/>
                              <w:color w:val="000000"/>
                              <w:kern w:val="2"/>
                              <w:sz w:val="16"/>
                              <w:szCs w:val="16"/>
                            </w:rPr>
                            <w:t xml:space="preserve">                        Efficiency of traffic movement</w:t>
                          </w:r>
                        </w:p>
                        <w:p w14:paraId="24E3C618" w14:textId="77777777" w:rsidR="004A0B59" w:rsidRDefault="004A0B59" w:rsidP="00E84FB9">
                          <w:pPr>
                            <w:pStyle w:val="NormalWeb"/>
                            <w:spacing w:before="0" w:beforeAutospacing="0" w:after="0" w:afterAutospacing="0" w:line="300" w:lineRule="exact"/>
                            <w:jc w:val="center"/>
                          </w:pPr>
                          <w:r w:rsidRPr="008342F5">
                            <w:rPr>
                              <w:rFonts w:cs="Times New Roman"/>
                              <w:color w:val="000000"/>
                              <w:kern w:val="2"/>
                              <w:sz w:val="16"/>
                              <w:szCs w:val="16"/>
                            </w:rPr>
                            <w:t>Protection of the marine and adjacent environment</w:t>
                          </w:r>
                        </w:p>
                      </w:txbxContent>
                    </v:textbox>
                  </v:shape>
                  <v:shape id="AutoShape 633" o:spid="_x0000_s1067" type="#_x0000_t32" style="position:absolute;left:2205201;top:1532636;width:5979;height:770656;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0taMMAAADbAAAADwAAAGRycy9kb3ducmV2LnhtbESPMY/CMAyFd6T7D5FPug1SGE6oEBAg&#10;kLiR0oHRNKataJyqCaV3v/48ILHZes/vfV6uB9eonrpQezYwnSSgiAtvay4N5OfDeA4qRGSLjWcy&#10;8EsB1quP0RJT6598oj6LpZIQDikaqGJsU61DUZHDMPEtsWg33zmMsnalth0+Jdw1epYk39phzdJQ&#10;YUu7iop79nAGdvmjz7d91u5P28u0bH72x+tfbszX57BZgIo0xLf5dX20gi/08osMoFf/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P2tLWjDAAAA2wAAAA8AAAAAAAAAAAAA&#10;AAAAoQIAAGRycy9kb3ducmV2LnhtbFBLBQYAAAAABAAEAPkAAACRAwAAAAA=&#10;" strokeweight="1.5pt">
                    <v:stroke endarrow="block"/>
                  </v:shape>
                  <v:line id="Line 634" o:spid="_x0000_s1068" style="position:absolute;flip:x;visibility:visible;mso-wrap-style:square" from="1312477,1532636" to="1647323,230329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3X15pcEAAADbAAAADwAAAGRycy9kb3ducmV2LnhtbERP32vCMBB+F/wfwgl7WxOFjtkZZYob&#10;vk5FfLw1t7aaXEqT2e6/XwYD3+7j+3mL1eCsuFEXGs8appkCQVx603Cl4Xh4e3wGESKyQeuZNPxQ&#10;gNVyPFpgYXzPH3Tbx0qkEA4FaqhjbAspQ1mTw5D5ljhxX75zGBPsKmk67FO4s3Km1JN02HBqqLGl&#10;TU3ldf/tNLyr3bq/zHO1ueSfp3w92Ov2bLV+mAyvLyAiDfEu/nfvTJo/hb9f0gFy+Qs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dfXmlwQAAANsAAAAPAAAAAAAAAAAAAAAA&#10;AKECAABkcnMvZG93bnJldi54bWxQSwUGAAAAAAQABAD5AAAAjwMAAAAA&#10;" strokeweight="1.5pt">
                    <v:stroke endarrow="block"/>
                  </v:line>
                  <v:line id="Line 635" o:spid="_x0000_s1069" style="position:absolute;visibility:visible;mso-wrap-style:square" from="2755305,1532636" to="3219904,230184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89IGPMAAAADbAAAADwAAAGRycy9kb3ducmV2LnhtbERPy6rCMBDdC/5DGMGdpuq9ItUoIvjY&#10;uLC60N3QjG21mZQmav37G+GCuzmc58wWjSnFk2pXWFYw6EcgiFOrC84UnI7r3gSE88gaS8uk4E0O&#10;FvN2a4axti8+0DPxmQgh7GJUkHtfxVK6NCeDrm8r4sBdbW3QB1hnUtf4CuGmlMMoGkuDBYeGHCta&#10;5ZTek4dR8IujcXbYn/1193O5NSviwSbZKtXtNMspCE+N/4r/3Tsd5g/h80s4QM7/AA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PPSBjzAAAAA2wAAAA8AAAAAAAAAAAAAAAAA&#10;oQIAAGRycy9kb3ducmV2LnhtbFBLBQYAAAAABAAEAPkAAACOAwAAAAA=&#10;" strokeweight="1.5pt">
                    <v:stroke endarrow="block"/>
                  </v:line>
                  <v:line id="Line 636" o:spid="_x0000_s1070" style="position:absolute;visibility:visible;mso-wrap-style:square" from="4031308,167722" to="4031308,5660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veKGcEAAADbAAAADwAAAGRycy9kb3ducmV2LnhtbERPS2vCQBC+C/6HZQRvurFCkdSNlIJV&#10;vDUWobchO3k02dm4u9H477uFQm/z8T1nuxtNJ27kfGNZwWqZgCAurG64UvB53i82IHxA1thZJgUP&#10;8rDLppMtptre+YNueahEDGGfooI6hD6V0hc1GfRL2xNHrrTOYIjQVVI7vMdw08mnJHmWBhuODTX2&#10;9FZT0eaDUXAZcv76bveuw+H9cCgv19avT0rNZ+PrC4hAY/gX/7mPOs5fw+8v8QCZ/Q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94oZwQAAANsAAAAPAAAAAAAAAAAAAAAA&#10;AKECAABkcnMvZG93bnJldi54bWxQSwUGAAAAAAQABAD5AAAAjwMAAAAA&#10;" strokeweight="1.5pt"/>
                  <v:shape id="Text Box 637" o:spid="_x0000_s1071" type="#_x0000_t202" style="position:absolute;left:1052971;top:3394783;width:2506562;height:44123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3wvauvwAA&#10;ANsAAAAPAAAAZHJzL2Rvd25yZXYueG1sRE9Li8IwEL4v+B/CCN7W1KW7SDWKCFs8+sTr2IxNsZmU&#10;Jtb67zeCsLf5+J4zX/a2Fh21vnKsYDJOQBAXTldcKjgefj+nIHxA1lg7JgVP8rBcDD7mmGn34B11&#10;+1CKGMI+QwUmhCaT0heGLPqxa4gjd3WtxRBhW0rd4iOG21p+JcmPtFhxbDDY0NpQcdvfrYJvf96m&#10;3fNSmXJ6ymXe2116yJUaDfvVDESgPvyL3+6NjvNTeP0SD5CLP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HfC9q6/AAAA2wAAAA8AAAAAAAAAAAAAAAAAlwIAAGRycy9kb3ducmV2&#10;LnhtbFBLBQYAAAAABAAEAPUAAACDAwAAAAA=&#10;" strokeweight="1.5pt">
                    <o:lock v:ext="edit" aspectratio="t"/>
                    <v:textbox style="mso-next-textbox:#Text Box 637">
                      <w:txbxContent>
                        <w:p w14:paraId="3785883B" w14:textId="77777777" w:rsidR="004A0B59" w:rsidRDefault="004A0B59" w:rsidP="005E0499">
                          <w:pPr>
                            <w:pStyle w:val="NormalWeb"/>
                            <w:tabs>
                              <w:tab w:val="left" w:pos="7551"/>
                            </w:tabs>
                            <w:spacing w:before="0" w:beforeAutospacing="0" w:after="0" w:afterAutospacing="0" w:line="200" w:lineRule="exact"/>
                            <w:jc w:val="center"/>
                          </w:pPr>
                          <w:r w:rsidRPr="008342F5">
                            <w:rPr>
                              <w:rFonts w:eastAsia="PMingLiU" w:cs="Times New Roman"/>
                              <w:b/>
                              <w:bCs/>
                              <w:color w:val="4F81BD"/>
                              <w:kern w:val="2"/>
                              <w:sz w:val="16"/>
                              <w:szCs w:val="16"/>
                            </w:rPr>
                            <w:t>Providing marine information</w:t>
                          </w:r>
                        </w:p>
                        <w:p w14:paraId="18C80E7C" w14:textId="77777777" w:rsidR="004A0B59" w:rsidRDefault="004A0B59" w:rsidP="005E0499">
                          <w:pPr>
                            <w:pStyle w:val="NormalWeb"/>
                            <w:spacing w:before="0" w:beforeAutospacing="0" w:after="0" w:afterAutospacing="0" w:line="200" w:lineRule="exact"/>
                            <w:jc w:val="center"/>
                          </w:pPr>
                          <w:r w:rsidRPr="008342F5">
                            <w:rPr>
                              <w:rFonts w:cs="Times New Roman"/>
                              <w:b/>
                              <w:bCs/>
                              <w:color w:val="000000"/>
                              <w:kern w:val="2"/>
                              <w:sz w:val="16"/>
                              <w:szCs w:val="16"/>
                            </w:rPr>
                            <w:t>(broadcast or as requested)</w:t>
                          </w:r>
                        </w:p>
                        <w:p w14:paraId="4DE076B9" w14:textId="77777777" w:rsidR="004A0B59" w:rsidRDefault="004A0B59" w:rsidP="005E0499">
                          <w:pPr>
                            <w:pStyle w:val="NormalWeb"/>
                            <w:spacing w:before="0" w:beforeAutospacing="0" w:after="0" w:afterAutospacing="0" w:line="200" w:lineRule="exact"/>
                            <w:jc w:val="center"/>
                          </w:pPr>
                        </w:p>
                      </w:txbxContent>
                    </v:textbox>
                  </v:shape>
                  <v:line id="Line 638" o:spid="_x0000_s1072" style="position:absolute;visibility:visible;mso-wrap-style:square" from="3221100,2872970" to="3221698,338698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KrvIb8AAADbAAAADwAAAGRycy9kb3ducmV2LnhtbERPzYrCMBC+C75DGMGbpi4oSzWKCMp6&#10;UFx3H2BoxqbYTGoSte7TbwTB23x8vzNbtLYWN/KhcqxgNMxAEBdOV1wq+P1ZDz5BhIissXZMCh4U&#10;YDHvdmaYa3fnb7odYylSCIccFZgYm1zKUBiyGIauIU7cyXmLMUFfSu3xnsJtLT+ybCItVpwaDDa0&#10;MlScj1erYBv8xF8jZ3J3MX+H8/7wkJtSqX6vXU5BRGrjW/xyf+k0fwzPX9IBcv4P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HKrvIb8AAADbAAAADwAAAAAAAAAAAAAAAACh&#10;AgAAZHJzL2Rvd25yZXYueG1sUEsFBgAAAAAEAAQA+QAAAI0DAAAAAA==&#10;" strokecolor="red" strokeweight="1.5pt">
                    <v:stroke endarrow="block"/>
                  </v:line>
                  <v:line id="Line 639" o:spid="_x0000_s1073" style="position:absolute;visibility:visible;mso-wrap-style:square" from="2211180,2878031" to="2211778,338987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jOkAP8IAAADbAAAADwAAAGRycy9kb3ducmV2LnhtbERPTWvCQBC9F/oflhF6azZaGyR1lSJY&#10;c/GQtId6G7JjkpqdDdltEv+9KxR6m8f7nPV2Mq0YqHeNZQXzKAZBXFrdcKXg63P/vALhPLLG1jIp&#10;uJKD7ebxYY2ptiPnNBS+EiGEXYoKau+7VEpX1mTQRbYjDtzZ9gZ9gH0ldY9jCDetXMRxIg02HBpq&#10;7GhXU3kpfo2CV3xJqvz47c/Z8vQz7YjnH8VBqafZ9P4GwtPk/8V/7kyH+QncfwkHyM0N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jOkAP8IAAADbAAAADwAAAAAAAAAAAAAA&#10;AAChAgAAZHJzL2Rvd25yZXYueG1sUEsFBgAAAAAEAAQA+QAAAJADAAAAAA==&#10;" strokeweight="1.5pt">
                    <v:stroke endarrow="block"/>
                  </v:line>
                  <v:line id="Line 640" o:spid="_x0000_s1074" style="position:absolute;visibility:visible;mso-wrap-style:square" from="1358519,2878031" to="1359117,338987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Ai5QcMAAADbAAAADwAAAGRycy9kb3ducmV2LnhtbERPTWvCQBC9F/oflil4aza2xWrMRkQo&#10;SC+i7UFvY3ZMgtnZsLs1sb++Kwi9zeN9Tr4YTCsu5HxjWcE4SUEQl1Y3XCn4/vp4noLwAVlja5kU&#10;XMnDonh8yDHTtuctXXahEjGEfYYK6hC6TEpf1mTQJ7YjjtzJOoMhQldJ7bCP4aaVL2k6kQYbjg01&#10;drSqqTzvfoyCYfV6/NzI2XHZm9/J7NC9uet4r9ToaVjOQQQawr/47l7rOP8dbr/EA2TxBw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DwIuUHDAAAA2wAAAA8AAAAAAAAAAAAA&#10;AAAAoQIAAGRycy9kb3ducmV2LnhtbFBLBQYAAAAABAAEAPkAAACRAwAAAAA=&#10;" strokecolor="navy" strokeweight="1.5pt">
                    <v:stroke endarrow="block"/>
                  </v:line>
                  <v:shape id="Text Box 641" o:spid="_x0000_s1075" type="#_x0000_t202" style="position:absolute;left:4143721;top:2303292;width:765363;height:43015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SdkPxQAA&#10;ANsAAAAPAAAAZHJzL2Rvd25yZXYueG1sRI9Ba8JAEIXvgv9hGaE33bQHa6OrVEUoBQ9NC9XbkB2T&#10;YHY27G5j/PedQ6G3Gd6b975ZbQbXqp5CbDwbeJxloIhLbxuuDHx9HqYLUDEhW2w9k4E7Rdisx6MV&#10;5tbf+IP6IlVKQjjmaKBOqcu1jmVNDuPMd8SiXXxwmGQNlbYBbxLuWv2UZXPtsGFpqLGjXU3ltfhx&#10;Bi79y2H/7svzM+6/74v59ngKx2TMw2R4XYJKNKR/89/1mxV8gZVfZAC9/gU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tJ2Q/FAAAA2wAAAA8AAAAAAAAAAAAAAAAAlwIAAGRycy9k&#10;b3ducmV2LnhtbFBLBQYAAAAABAAEAPUAAACJAwAAAAA=&#10;" strokecolor="green" strokeweight="1.5pt">
                    <o:lock v:ext="edit" aspectratio="t"/>
                    <v:textbox>
                      <w:txbxContent>
                        <w:p w14:paraId="67994CC4" w14:textId="77777777" w:rsidR="004A0B59" w:rsidRDefault="004A0B59" w:rsidP="00E84FB9">
                          <w:pPr>
                            <w:pStyle w:val="NormalWeb"/>
                            <w:spacing w:before="0" w:beforeAutospacing="0" w:after="0" w:afterAutospacing="0" w:line="240" w:lineRule="exact"/>
                            <w:jc w:val="center"/>
                          </w:pPr>
                          <w:r w:rsidRPr="008342F5">
                            <w:rPr>
                              <w:rFonts w:cs="Times New Roman"/>
                              <w:b/>
                              <w:bCs/>
                              <w:color w:val="008000"/>
                              <w:kern w:val="2"/>
                              <w:sz w:val="18"/>
                              <w:szCs w:val="18"/>
                            </w:rPr>
                            <w:t>Local Port Service</w:t>
                          </w:r>
                        </w:p>
                      </w:txbxContent>
                    </v:textbox>
                  </v:shape>
                  <v:shape id="Text Box 642" o:spid="_x0000_s1076" type="#_x0000_t202" style="position:absolute;left:718960;top:4520006;width:1293343;height:106048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Z2umvwAA&#10;ANsAAAAPAAAAZHJzL2Rvd25yZXYueG1sRE9Ni8IwEL0v+B/CCN7WtCKLVqOIqyB7013Q49CMbbGZ&#10;lGZW6783guBtHu9z5svO1epKbag8G0iHCSji3NuKCwN/v9vPCaggyBZrz2TgTgGWi97HHDPrb7yn&#10;60EKFUM4ZGigFGkyrUNeksMw9A1x5M6+dSgRtoW2Ld5iuKv1KEm+tMOKY0OJDa1Lyi+Hf2dgm/7I&#10;6Ts9yvhi/dHtQyg2o9yYQb9bzUAJdfIWv9w7G+dP4flLPEAvHg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9na6a/AAAA2wAAAA8AAAAAAAAAAAAAAAAAlwIAAGRycy9kb3ducmV2&#10;LnhtbFBLBQYAAAAABAAEAPUAAACDAwAAAAA=&#10;" stroked="f" strokecolor="navy" strokeweight="1.5pt">
                    <o:lock v:ext="edit" aspectratio="t"/>
                    <v:textbox>
                      <w:txbxContent>
                        <w:p w14:paraId="7B392047" w14:textId="77777777" w:rsidR="004A0B59" w:rsidRDefault="004A0B59" w:rsidP="00E84FB9">
                          <w:pPr>
                            <w:pStyle w:val="NormalWeb"/>
                            <w:spacing w:before="0" w:beforeAutospacing="0" w:after="0" w:afterAutospacing="0" w:line="300" w:lineRule="exact"/>
                            <w:jc w:val="center"/>
                          </w:pPr>
                          <w:r w:rsidRPr="008342F5">
                            <w:rPr>
                              <w:rFonts w:cs="Times New Roman"/>
                              <w:b/>
                              <w:bCs/>
                              <w:color w:val="000080"/>
                              <w:kern w:val="2"/>
                              <w:sz w:val="16"/>
                              <w:szCs w:val="16"/>
                            </w:rPr>
                            <w:t xml:space="preserve">Providing Traffic: </w:t>
                          </w:r>
                        </w:p>
                        <w:p w14:paraId="599849FD" w14:textId="77777777" w:rsidR="004A0B59" w:rsidRDefault="004A0B59" w:rsidP="00E84FB9">
                          <w:pPr>
                            <w:pStyle w:val="NormalWeb"/>
                            <w:spacing w:before="0" w:beforeAutospacing="0" w:after="0" w:afterAutospacing="0" w:line="240" w:lineRule="exact"/>
                            <w:jc w:val="center"/>
                          </w:pPr>
                        </w:p>
                        <w:p w14:paraId="425B550A" w14:textId="77777777" w:rsidR="004A0B59" w:rsidRPr="008342F5" w:rsidRDefault="004A0B59" w:rsidP="00E84FB9">
                          <w:pPr>
                            <w:pStyle w:val="NormalWeb"/>
                            <w:spacing w:before="0" w:beforeAutospacing="0" w:after="0" w:afterAutospacing="0" w:line="240" w:lineRule="exact"/>
                            <w:jc w:val="center"/>
                            <w:rPr>
                              <w:rFonts w:cs="Times New Roman"/>
                              <w:b/>
                              <w:bCs/>
                              <w:color w:val="000080"/>
                              <w:kern w:val="2"/>
                              <w:sz w:val="16"/>
                              <w:szCs w:val="16"/>
                            </w:rPr>
                          </w:pPr>
                          <w:r w:rsidRPr="008342F5">
                            <w:rPr>
                              <w:rFonts w:cs="Times New Roman"/>
                              <w:b/>
                              <w:bCs/>
                              <w:color w:val="000080"/>
                              <w:kern w:val="2"/>
                              <w:sz w:val="16"/>
                              <w:szCs w:val="16"/>
                            </w:rPr>
                            <w:t>INFORMATION</w:t>
                          </w:r>
                        </w:p>
                        <w:p w14:paraId="44DA2A36" w14:textId="77777777" w:rsidR="004A0B59" w:rsidRDefault="004A0B59" w:rsidP="00E84FB9">
                          <w:pPr>
                            <w:pStyle w:val="NormalWeb"/>
                            <w:spacing w:before="0" w:beforeAutospacing="0" w:after="0" w:afterAutospacing="0" w:line="240" w:lineRule="exact"/>
                            <w:jc w:val="center"/>
                          </w:pPr>
                          <w:r w:rsidRPr="008342F5">
                            <w:rPr>
                              <w:rFonts w:cs="Times New Roman"/>
                              <w:b/>
                              <w:bCs/>
                              <w:color w:val="000080"/>
                              <w:kern w:val="2"/>
                              <w:sz w:val="16"/>
                              <w:szCs w:val="16"/>
                            </w:rPr>
                            <w:t>WARNING</w:t>
                          </w:r>
                        </w:p>
                        <w:p w14:paraId="009241B2" w14:textId="77777777" w:rsidR="004A0B59" w:rsidRDefault="004A0B59" w:rsidP="00E84FB9">
                          <w:pPr>
                            <w:pStyle w:val="NormalWeb"/>
                            <w:spacing w:before="0" w:beforeAutospacing="0" w:after="0" w:afterAutospacing="0" w:line="240" w:lineRule="exact"/>
                            <w:jc w:val="center"/>
                          </w:pPr>
                          <w:r w:rsidRPr="008342F5">
                            <w:rPr>
                              <w:rFonts w:cs="Times New Roman"/>
                              <w:b/>
                              <w:bCs/>
                              <w:color w:val="000080"/>
                              <w:kern w:val="2"/>
                              <w:sz w:val="16"/>
                              <w:szCs w:val="16"/>
                            </w:rPr>
                            <w:t>ADVICE</w:t>
                          </w:r>
                        </w:p>
                        <w:p w14:paraId="05EF089C" w14:textId="77777777" w:rsidR="004A0B59" w:rsidRDefault="004A0B59" w:rsidP="00E84FB9">
                          <w:pPr>
                            <w:pStyle w:val="NormalWeb"/>
                            <w:spacing w:before="0" w:beforeAutospacing="0" w:after="0" w:afterAutospacing="0" w:line="240" w:lineRule="exact"/>
                            <w:jc w:val="center"/>
                          </w:pPr>
                          <w:r w:rsidRPr="008342F5">
                            <w:rPr>
                              <w:rFonts w:cs="Times New Roman"/>
                              <w:b/>
                              <w:bCs/>
                              <w:color w:val="000080"/>
                              <w:kern w:val="2"/>
                              <w:sz w:val="16"/>
                              <w:szCs w:val="16"/>
                            </w:rPr>
                            <w:t>INSTRUCTION</w:t>
                          </w:r>
                        </w:p>
                      </w:txbxContent>
                    </v:textbox>
                  </v:shape>
                  <v:group id="Group 850" o:spid="_x0000_s1077" style="position:absolute;left:2212574;top:4122601;width:1819426;height:517449" coordorigin="2211882,4112900" coordsize="3198,42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I1EIp8IAAADbAAAADwAA&#10;AAAAAAAAAAAAAACpAgAAZHJzL2Rvd25yZXYueG1sUEsFBgAAAAAEAAQA+gAAAJgDAAAAAA==&#10;">
                    <o:lock v:ext="edit" aspectratio="t"/>
                    <v:shape id="Text Box 644" o:spid="_x0000_s1078" type="#_x0000_t202" style="position:absolute;left:2211882;top:4112934;width:1610;height:3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6weOBwgAA&#10;ANsAAAAPAAAAZHJzL2Rvd25yZXYueG1sRI9PawIxFMTvBb9DeIK3ml0PIqtRWrHgQQrqgtfH5nWz&#10;dPOyJOn++fZNoeBxmJnfMLvDaFvRkw+NYwX5MgNBXDndcK2gvH+8bkCEiKyxdUwKJgpw2M9edlho&#10;N/CV+lusRYJwKFCBibErpAyVIYth6Tri5H05bzEm6WupPQ4Jblu5yrK1tNhwWjDY0dFQ9X37sQrs&#10;JXtcP0+5Kaeyxzjd3z0Po1KL+fi2BRFpjM/wf/usFaxy+PuSfoDc/wI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rB44HCAAAA2wAAAA8AAAAAAAAAAAAAAAAAlwIAAGRycy9kb3du&#10;cmV2LnhtbFBLBQYAAAAABAAEAPUAAACGAwAAAAA=&#10;" filled="f" stroked="f" strokeweight="1.5pt">
                      <o:lock v:ext="edit" aspectratio="t"/>
                      <v:textbox>
                        <w:txbxContent>
                          <w:p w14:paraId="694E36E8" w14:textId="77777777" w:rsidR="004A0B59" w:rsidRDefault="004A0B59" w:rsidP="00E84FB9">
                            <w:pPr>
                              <w:pStyle w:val="NormalWeb"/>
                              <w:spacing w:before="0" w:beforeAutospacing="0" w:after="0" w:afterAutospacing="0" w:line="240" w:lineRule="exact"/>
                              <w:jc w:val="center"/>
                            </w:pPr>
                            <w:r w:rsidRPr="008342F5">
                              <w:rPr>
                                <w:rFonts w:cs="Times New Roman"/>
                                <w:color w:val="FF0000"/>
                                <w:kern w:val="2"/>
                                <w:sz w:val="16"/>
                                <w:szCs w:val="16"/>
                              </w:rPr>
                              <w:t>REQUESTED</w:t>
                            </w:r>
                          </w:p>
                        </w:txbxContent>
                      </v:textbox>
                    </v:shape>
                    <v:shape id="Text Box 645" o:spid="_x0000_s1079" type="#_x0000_t202" style="position:absolute;left:2213725;top:4112929;width:1355;height:3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KE332wgAA&#10;ANsAAAAPAAAAZHJzL2Rvd25yZXYueG1sRI9PawIxFMTvBb9DeIK3mnUPIqtRWrHgQQrqgtfH5nWz&#10;dPOyJOn++fZNoeBxmJnfMLvDaFvRkw+NYwWrZQaCuHK64VpBef943YAIEVlj65gUTBTgsJ+97LDQ&#10;buAr9bdYiwThUKACE2NXSBkqQxbD0nXEyfty3mJM0tdSexwS3LYyz7K1tNhwWjDY0dFQ9X37sQrs&#10;JXtcP08rU05lj3G6v3seRqUW8/FtCyLSGJ/h//ZZK8hz+PuSfoDc/wI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oTffbCAAAA2wAAAA8AAAAAAAAAAAAAAAAAlwIAAGRycy9kb3du&#10;cmV2LnhtbFBLBQYAAAAABAAEAPUAAACGAwAAAAA=&#10;" filled="f" stroked="f" strokeweight="1.5pt">
                      <o:lock v:ext="edit" aspectratio="t"/>
                      <v:textbox>
                        <w:txbxContent>
                          <w:p w14:paraId="45402A1A" w14:textId="77777777" w:rsidR="004A0B59" w:rsidRDefault="004A0B59" w:rsidP="00E84FB9">
                            <w:pPr>
                              <w:pStyle w:val="NormalWeb"/>
                              <w:spacing w:before="0" w:beforeAutospacing="0" w:after="0" w:afterAutospacing="0" w:line="240" w:lineRule="exact"/>
                              <w:jc w:val="center"/>
                            </w:pPr>
                            <w:r w:rsidRPr="008342F5">
                              <w:rPr>
                                <w:rFonts w:cs="Times New Roman"/>
                                <w:color w:val="FF0000"/>
                                <w:kern w:val="2"/>
                                <w:sz w:val="16"/>
                                <w:szCs w:val="16"/>
                              </w:rPr>
                              <w:t>OBSERVED</w:t>
                            </w:r>
                          </w:p>
                        </w:txbxContent>
                      </v:textbox>
                    </v:shape>
                    <v:shape id="Text Box 646" o:spid="_x0000_s1080" type="#_x0000_t202" style="position:absolute;left:2213335;top:4112900;width:499;height:22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X9htwgAA&#10;ANsAAAAPAAAAZHJzL2Rvd25yZXYueG1sRI9PawIxFMTvBb9DeEJvNauFUlajqFTwIAV1wetj89ws&#10;bl6WJN0/394UCj0OM/MbZrUZbCM68qF2rGA+y0AQl07XXCkoroe3TxAhImtsHJOCkQJs1pOXFeba&#10;9Xym7hIrkSAcclRgYmxzKUNpyGKYuZY4eXfnLcYkfSW1xz7BbSMXWfYhLdacFgy2tDdUPi4/VoE9&#10;Zbfz99fcFGPRYRyvO8/9oNTrdNguQUQa4n/4r33UChbv8Psl/QC5fgI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OVf2G3CAAAA2wAAAA8AAAAAAAAAAAAAAAAAlwIAAGRycy9kb3du&#10;cmV2LnhtbFBLBQYAAAAABAAEAPUAAACGAwAAAAA=&#10;" filled="f" stroked="f" strokeweight="1.5pt">
                      <o:lock v:ext="edit" aspectratio="t"/>
                      <v:textbox>
                        <w:txbxContent>
                          <w:p w14:paraId="030686E2" w14:textId="77777777" w:rsidR="004A0B59" w:rsidRDefault="004A0B59" w:rsidP="00E84FB9">
                            <w:pPr>
                              <w:pStyle w:val="NormalWeb"/>
                              <w:spacing w:before="0" w:beforeAutospacing="0" w:after="0" w:afterAutospacing="0" w:line="300" w:lineRule="exact"/>
                              <w:jc w:val="both"/>
                            </w:pPr>
                            <w:r w:rsidRPr="008342F5">
                              <w:rPr>
                                <w:rFonts w:cs="Times New Roman"/>
                                <w:color w:val="FF0000"/>
                                <w:kern w:val="2"/>
                                <w:sz w:val="16"/>
                                <w:szCs w:val="16"/>
                              </w:rPr>
                              <w:t>or</w:t>
                            </w:r>
                          </w:p>
                        </w:txbxContent>
                      </v:textbox>
                    </v:shape>
                  </v:group>
                  <v:shape id="Text Box 647" o:spid="_x0000_s1081" type="#_x0000_t202" style="position:absolute;left:2159586;top:4319456;width:1771079;height:124780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qtkAZwgAA&#10;ANsAAAAPAAAAZHJzL2Rvd25yZXYueG1sRI9PawIxFMTvBb9DeEJvNauUUlajqFTwIAV1wetj89ws&#10;bl6WJN0/394UCj0OM/MbZrUZbCM68qF2rGA+y0AQl07XXCkoroe3TxAhImtsHJOCkQJs1pOXFeba&#10;9Xym7hIrkSAcclRgYmxzKUNpyGKYuZY4eXfnLcYkfSW1xz7BbSMXWfYhLdacFgy2tDdUPi4/VoE9&#10;Zbfz99fcFGPRYRyvO8/9oNTrdNguQUQa4n/4r33UChbv8Psl/QC5fgI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q2QBnCAAAA2wAAAA8AAAAAAAAAAAAAAAAAlwIAAGRycy9kb3du&#10;cmV2LnhtbFBLBQYAAAAABAAEAPUAAACGAwAAAAA=&#10;" filled="f" stroked="f" strokeweight="1.5pt">
                    <o:lock v:ext="edit" aspectratio="t"/>
                    <v:textbox>
                      <w:txbxContent>
                        <w:p w14:paraId="0E703027" w14:textId="77777777" w:rsidR="004A0B59" w:rsidRDefault="004A0B59" w:rsidP="00E84FB9">
                          <w:pPr>
                            <w:pStyle w:val="NormalWeb"/>
                            <w:spacing w:before="0" w:beforeAutospacing="0" w:after="0" w:afterAutospacing="0" w:line="300" w:lineRule="exact"/>
                            <w:jc w:val="center"/>
                          </w:pPr>
                        </w:p>
                        <w:p w14:paraId="00F3FAAC" w14:textId="77777777" w:rsidR="004A0B59" w:rsidRDefault="004A0B59" w:rsidP="00E84FB9">
                          <w:pPr>
                            <w:pStyle w:val="NormalWeb"/>
                            <w:spacing w:before="0" w:beforeAutospacing="0" w:after="0" w:afterAutospacing="0" w:line="300" w:lineRule="exact"/>
                            <w:jc w:val="center"/>
                          </w:pPr>
                          <w:r w:rsidRPr="008342F5">
                            <w:rPr>
                              <w:rFonts w:cs="Times New Roman"/>
                              <w:b/>
                              <w:bCs/>
                              <w:color w:val="FF0000"/>
                              <w:kern w:val="2"/>
                              <w:sz w:val="16"/>
                              <w:szCs w:val="16"/>
                            </w:rPr>
                            <w:t xml:space="preserve">Providing Navigational: </w:t>
                          </w:r>
                        </w:p>
                        <w:p w14:paraId="2AE45C4C" w14:textId="77777777" w:rsidR="004A0B59" w:rsidRDefault="004A0B59" w:rsidP="00E84FB9">
                          <w:pPr>
                            <w:pStyle w:val="NormalWeb"/>
                            <w:spacing w:before="200" w:beforeAutospacing="0" w:after="0" w:afterAutospacing="0" w:line="120" w:lineRule="auto"/>
                            <w:jc w:val="center"/>
                          </w:pPr>
                          <w:r w:rsidRPr="008342F5">
                            <w:rPr>
                              <w:rFonts w:cs="Times New Roman"/>
                              <w:b/>
                              <w:bCs/>
                              <w:i/>
                              <w:iCs/>
                              <w:color w:val="FF0000"/>
                              <w:kern w:val="2"/>
                              <w:sz w:val="16"/>
                              <w:szCs w:val="16"/>
                            </w:rPr>
                            <w:t>INFORMATION</w:t>
                          </w:r>
                        </w:p>
                        <w:p w14:paraId="15B591DA" w14:textId="77777777" w:rsidR="004A0B59" w:rsidRDefault="004A0B59" w:rsidP="00E84FB9">
                          <w:pPr>
                            <w:pStyle w:val="NormalWeb"/>
                            <w:spacing w:before="200" w:beforeAutospacing="0" w:after="0" w:afterAutospacing="0" w:line="120" w:lineRule="auto"/>
                            <w:jc w:val="center"/>
                          </w:pPr>
                          <w:r w:rsidRPr="008342F5">
                            <w:rPr>
                              <w:rFonts w:cs="Times New Roman"/>
                              <w:b/>
                              <w:bCs/>
                              <w:i/>
                              <w:iCs/>
                              <w:color w:val="FF0000"/>
                              <w:kern w:val="2"/>
                              <w:sz w:val="16"/>
                              <w:szCs w:val="16"/>
                            </w:rPr>
                            <w:t>WARNING</w:t>
                          </w:r>
                        </w:p>
                        <w:p w14:paraId="71A906B0" w14:textId="77777777" w:rsidR="004A0B59" w:rsidRDefault="004A0B59" w:rsidP="00E84FB9">
                          <w:pPr>
                            <w:pStyle w:val="NormalWeb"/>
                            <w:spacing w:before="200" w:beforeAutospacing="0" w:after="0" w:afterAutospacing="0" w:line="120" w:lineRule="auto"/>
                            <w:jc w:val="center"/>
                          </w:pPr>
                          <w:r w:rsidRPr="008342F5">
                            <w:rPr>
                              <w:rFonts w:cs="Times New Roman"/>
                              <w:b/>
                              <w:bCs/>
                              <w:i/>
                              <w:iCs/>
                              <w:color w:val="FF0000"/>
                              <w:kern w:val="2"/>
                              <w:sz w:val="16"/>
                              <w:szCs w:val="16"/>
                            </w:rPr>
                            <w:t>ADVICE</w:t>
                          </w:r>
                        </w:p>
                        <w:p w14:paraId="7C726FC1" w14:textId="77777777" w:rsidR="004A0B59" w:rsidRDefault="004A0B59" w:rsidP="00E84FB9">
                          <w:pPr>
                            <w:pStyle w:val="NormalWeb"/>
                            <w:spacing w:before="0" w:beforeAutospacing="0" w:after="0" w:afterAutospacing="0"/>
                            <w:jc w:val="center"/>
                          </w:pPr>
                          <w:r w:rsidRPr="008342F5">
                            <w:rPr>
                              <w:rFonts w:cs="Times New Roman"/>
                              <w:b/>
                              <w:bCs/>
                              <w:i/>
                              <w:iCs/>
                              <w:color w:val="FF0000"/>
                              <w:kern w:val="2"/>
                              <w:sz w:val="16"/>
                              <w:szCs w:val="16"/>
                            </w:rPr>
                            <w:t>and/or</w:t>
                          </w:r>
                        </w:p>
                        <w:p w14:paraId="4D36313B" w14:textId="77777777" w:rsidR="004A0B59" w:rsidRDefault="004A0B59" w:rsidP="00E84FB9">
                          <w:pPr>
                            <w:pStyle w:val="NormalWeb"/>
                            <w:spacing w:before="0" w:beforeAutospacing="0" w:after="0" w:afterAutospacing="0"/>
                            <w:jc w:val="center"/>
                          </w:pPr>
                          <w:r w:rsidRPr="008342F5">
                            <w:rPr>
                              <w:rFonts w:cs="Times New Roman"/>
                              <w:b/>
                              <w:bCs/>
                              <w:i/>
                              <w:iCs/>
                              <w:color w:val="FF0000"/>
                              <w:kern w:val="2"/>
                              <w:sz w:val="16"/>
                              <w:szCs w:val="16"/>
                            </w:rPr>
                            <w:t>INSTRUCTION</w:t>
                          </w:r>
                        </w:p>
                      </w:txbxContent>
                    </v:textbox>
                  </v:shape>
                  <v:line id="Line 648" o:spid="_x0000_s1082" style="position:absolute;flip:x;visibility:visible;mso-wrap-style:square" from="1365632,3800542" to="1371022,452000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xvjASMMAAADbAAAADwAAAGRycy9kb3ducmV2LnhtbESPQWsCMRSE74L/IbyCF6lZBaXdGkVF&#10;6V51LfT4unndLN28LJuo8d83hYLHYeabYZbraFtxpd43jhVMJxkI4srphmsF5/Lw/ALCB2SNrWNS&#10;cCcP69VwsMRcuxsf6XoKtUgl7HNUYELocil9Zciin7iOOHnfrrcYkuxrqXu8pXLbylmWLaTFhtOC&#10;wY52hqqf08UqmE3f43bjzHwcX4uvfXn+LIuPQqnRU9y8gQgUwyP8Txc6cXP4+5J+gFz9Ag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Mb4wEjDAAAA2wAAAA8AAAAAAAAAAAAA&#10;AAAAoQIAAGRycy9kb3ducmV2LnhtbFBLBQYAAAAABAAEAPkAAACRAwAAAAA=&#10;" strokecolor="navy" strokeweight="1.5pt">
                    <v:stroke endarrow="block"/>
                  </v:line>
                  <v:line id="Line 649" o:spid="_x0000_s1083" style="position:absolute;visibility:visible;mso-wrap-style:square" from="3211552,3847170" to="3559533,418226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IhS768MAAADbAAAADwAAAGRycy9kb3ducmV2LnhtbESPwWrDMBBE74X+g9hCb42cHExxooQQ&#10;SEgOLa7bD1isjWVirRxJie1+fVUo9DjMzBtmtRltJ+7kQ+tYwXyWgSCunW65UfD1uX95BREissbO&#10;MSmYKMBm/fiwwkK7gT/oXsVGJAiHAhWYGPtCylAbshhmridO3tl5izFJ30jtcUhw28lFluXSYstp&#10;wWBPO0P1pbpZBafgc3+LnMm3q/kuL+/lJA+NUs9P43YJItIY/8N/7aNWsMjh90v6AXL9Aw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CIUu+vDAAAA2wAAAA8AAAAAAAAAAAAA&#10;AAAAoQIAAGRycy9kb3ducmV2LnhtbFBLBQYAAAAABAAEAPkAAACRAwAAAAA=&#10;" strokecolor="red" strokeweight="1.5pt">
                    <v:stroke endarrow="block"/>
                  </v:line>
                  <v:line id="Line 650" o:spid="_x0000_s1084" style="position:absolute;flip:x;visibility:visible;mso-wrap-style:square" from="2691328,3847170" to="3038708,421887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b/UrMQAAADbAAAADwAAAGRycy9kb3ducmV2LnhtbESPT2sCMRTE74LfITzBm2b1oHVrFGkV&#10;hArFPy319tg8dxc3L0sS1+23N4WCx2FmfsPMl62pREPOl5YVjIYJCOLM6pJzBafjZvACwgdkjZVl&#10;UvBLHpaLbmeOqbZ33lNzCLmIEPYpKihCqFMpfVaQQT+0NXH0LtYZDFG6XGqH9wg3lRwnyUQaLDku&#10;FFjTW0HZ9XAzCsLnR9VInH7Nvt9/ymS3PpNzZ6X6vXb1CiJQG57h//ZWKxhP4e9L/AFy8Q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1v9SsxAAAANsAAAAPAAAAAAAAAAAA&#10;AAAAAKECAABkcnMvZG93bnJldi54bWxQSwUGAAAAAAQABAD5AAAAkgMAAAAA&#10;" strokecolor="red" strokeweight="1.5pt">
                    <v:stroke endarrow="block"/>
                  </v:line>
                  <v:shape id="Text Box 651" o:spid="_x0000_s1085" type="#_x0000_t202" style="position:absolute;left:4104418;top:3233982;width:879569;height:94847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44zYWwAAA&#10;ANsAAAAPAAAAZHJzL2Rvd25yZXYueG1sRE/Pa8IwFL4L/g/hDXbTdOJEalMRwbLjqhu7vjXPpti8&#10;lCbW9r9fDgOPH9/vbD/aVgzU+8axgrdlAoK4crrhWsHX5bTYgvABWWPrmBRM5GGfz2cZpto9uKTh&#10;HGoRQ9inqMCE0KVS+sqQRb90HXHkrq63GCLsa6l7fMRw28pVkmykxYZjg8GOjoaq2/luFbz7n8/1&#10;MP02pt5+F7IYbbm+FEq9voyHHYhAY3iK/90fWsEqjo1f4g+Q+R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44zYWwAAAANsAAAAPAAAAAAAAAAAAAAAAAJcCAABkcnMvZG93bnJl&#10;di54bWxQSwUGAAAAAAQABAD1AAAAhAMAAAAA&#10;" strokeweight="1.5pt">
                    <o:lock v:ext="edit" aspectratio="t"/>
                    <v:textbox>
                      <w:txbxContent>
                        <w:p w14:paraId="58E72CE5" w14:textId="77777777" w:rsidR="004A0B59" w:rsidRDefault="004A0B59" w:rsidP="00E84FB9">
                          <w:pPr>
                            <w:pStyle w:val="NormalWeb"/>
                            <w:tabs>
                              <w:tab w:val="left" w:pos="360"/>
                            </w:tabs>
                            <w:spacing w:before="0" w:beforeAutospacing="0" w:after="0" w:afterAutospacing="0"/>
                            <w:jc w:val="center"/>
                          </w:pPr>
                          <w:r w:rsidRPr="008342F5">
                            <w:rPr>
                              <w:rFonts w:cs="Times New Roman"/>
                              <w:b/>
                              <w:bCs/>
                              <w:color w:val="000000"/>
                              <w:kern w:val="2"/>
                              <w:sz w:val="16"/>
                              <w:szCs w:val="16"/>
                            </w:rPr>
                            <w:t>Providing local information, e.g.</w:t>
                          </w:r>
                        </w:p>
                        <w:p w14:paraId="37B243F4" w14:textId="77777777" w:rsidR="004A0B59" w:rsidRDefault="004A0B59" w:rsidP="00E84FB9">
                          <w:pPr>
                            <w:pStyle w:val="NormalWeb"/>
                            <w:tabs>
                              <w:tab w:val="left" w:pos="180"/>
                            </w:tabs>
                            <w:spacing w:before="0" w:beforeAutospacing="0" w:after="0" w:afterAutospacing="0"/>
                            <w:jc w:val="center"/>
                          </w:pPr>
                          <w:r w:rsidRPr="008342F5">
                            <w:rPr>
                              <w:rFonts w:cs="Times New Roman"/>
                              <w:color w:val="008000"/>
                              <w:kern w:val="2"/>
                              <w:sz w:val="16"/>
                              <w:szCs w:val="16"/>
                            </w:rPr>
                            <w:t>Environmental data &amp; Port information</w:t>
                          </w:r>
                        </w:p>
                      </w:txbxContent>
                    </v:textbox>
                  </v:shape>
                  <v:shape id="Text Box 652" o:spid="_x0000_s1086" type="#_x0000_t202" style="position:absolute;left:108227;top:881989;width:944744;height:28628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Et++HwgAA&#10;ANsAAAAPAAAAZHJzL2Rvd25yZXYueG1sRI9PawIxFMTvBb9DeEJvNauH0q5GUangQQrqgtfH5rlZ&#10;3LwsSbp/vr0pFHocZuY3zGoz2EZ05EPtWMF8loEgLp2uuVJQXA9vHyBCRNbYOCYFIwXYrCcvK8y1&#10;6/lM3SVWIkE45KjAxNjmUobSkMUwcy1x8u7OW4xJ+kpqj32C20YusuxdWqw5LRhsaW+ofFx+rAJ7&#10;ym7n76+5Kcaiwzhed577QanX6bBdgog0xP/wX/uoFSw+4fdL+gFy/QQ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S374fCAAAA2wAAAA8AAAAAAAAAAAAAAAAAlwIAAGRycy9kb3du&#10;cmV2LnhtbFBLBQYAAAAABAAEAPUAAACGAwAAAAA=&#10;" filled="f" stroked="f" strokeweight="1.5pt">
                    <o:lock v:ext="edit" aspectratio="t"/>
                    <v:textbox>
                      <w:txbxContent>
                        <w:p w14:paraId="24A9C3F4" w14:textId="77777777" w:rsidR="004A0B59" w:rsidRDefault="004A0B59" w:rsidP="00E84FB9">
                          <w:pPr>
                            <w:pStyle w:val="NormalWeb"/>
                            <w:spacing w:before="0" w:beforeAutospacing="0" w:after="0" w:afterAutospacing="0" w:line="300" w:lineRule="exact"/>
                            <w:jc w:val="center"/>
                          </w:pPr>
                          <w:r w:rsidRPr="008342F5">
                            <w:rPr>
                              <w:rFonts w:cs="Times New Roman"/>
                              <w:b/>
                              <w:bCs/>
                              <w:color w:val="000000"/>
                              <w:kern w:val="2"/>
                              <w:sz w:val="18"/>
                              <w:szCs w:val="18"/>
                            </w:rPr>
                            <w:t>OBJECTIVES</w:t>
                          </w:r>
                        </w:p>
                      </w:txbxContent>
                    </v:textbox>
                  </v:shape>
                  <v:shape id="Text Box 654" o:spid="_x0000_s1087" type="#_x0000_t202" style="position:absolute;left:38268;top:3406501;width:895115;height:26748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QVNDHvwAA&#10;ANsAAAAPAAAAZHJzL2Rvd25yZXYueG1sRE/LagIxFN0X/Idwhe5qxgpFRqOotOBCCuqA28vkOhmc&#10;3AxJOo+/bxaCy8N5r7eDbURHPtSOFcxnGQji0umaKwXF9edjCSJEZI2NY1IwUoDtZvK2xly7ns/U&#10;XWIlUgiHHBWYGNtcylAashhmriVO3N15izFBX0ntsU/htpGfWfYlLdacGgy2dDBUPi5/VoE9Zbfz&#10;7/fcFGPRYRyve8/9oNT7dNitQEQa4kv8dB+1gkVan76kHyA3/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JBU0Me/AAAA2wAAAA8AAAAAAAAAAAAAAAAAlwIAAGRycy9kb3ducmV2&#10;LnhtbFBLBQYAAAAABAAEAPUAAACDAwAAAAA=&#10;" filled="f" stroked="f" strokeweight="1.5pt">
                    <o:lock v:ext="edit" aspectratio="t"/>
                    <v:textbox>
                      <w:txbxContent>
                        <w:p w14:paraId="69FF20A9" w14:textId="77777777" w:rsidR="004A0B59" w:rsidRDefault="004A0B59" w:rsidP="00E84FB9">
                          <w:r w:rsidRPr="008342F5">
                            <w:rPr>
                              <w:b/>
                              <w:bCs/>
                              <w:color w:val="000000"/>
                              <w:kern w:val="2"/>
                              <w:sz w:val="18"/>
                              <w:szCs w:val="18"/>
                            </w:rPr>
                            <w:t>FUNCTIONS</w:t>
                          </w:r>
                        </w:p>
                        <w:p w14:paraId="7B94D94B" w14:textId="77777777" w:rsidR="004A0B59" w:rsidRDefault="004A0B59" w:rsidP="00E84FB9"/>
                        <w:p w14:paraId="186113A6" w14:textId="77777777" w:rsidR="004A0B59" w:rsidRDefault="004A0B59" w:rsidP="00E84FB9"/>
                        <w:p w14:paraId="5F3B9574" w14:textId="77777777" w:rsidR="004A0B59" w:rsidRDefault="004A0B59" w:rsidP="00E84FB9"/>
                        <w:p w14:paraId="0BE16E4B" w14:textId="77777777" w:rsidR="004A0B59" w:rsidRDefault="004A0B59" w:rsidP="00E84FB9"/>
                        <w:p w14:paraId="6250DCFB" w14:textId="77777777" w:rsidR="004A0B59" w:rsidRDefault="004A0B59" w:rsidP="00E84FB9"/>
                        <w:p w14:paraId="533A69B1" w14:textId="77777777" w:rsidR="004A0B59" w:rsidRDefault="004A0B59" w:rsidP="00E84FB9"/>
                        <w:p w14:paraId="02F58358" w14:textId="77777777" w:rsidR="004A0B59" w:rsidRDefault="004A0B59" w:rsidP="00E84FB9">
                          <w:pPr>
                            <w:pStyle w:val="NormalWeb"/>
                            <w:spacing w:before="0" w:beforeAutospacing="0" w:after="0" w:afterAutospacing="0" w:line="300" w:lineRule="exact"/>
                            <w:jc w:val="both"/>
                          </w:pPr>
                        </w:p>
                      </w:txbxContent>
                    </v:textbox>
                  </v:shape>
                  <v:shape id="Text Box 655" o:spid="_x0000_s1088" type="#_x0000_t202" style="position:absolute;left:4184979;top:1183403;width:724105;height:71230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" stroked="f" strokeweight="1.5pt">
                    <o:lock v:ext="edit" aspectratio="t"/>
                    <v:textbox>
                      <w:txbxContent>
                        <w:p w14:paraId="1F27BCC5" w14:textId="77777777" w:rsidR="004A0B59" w:rsidRDefault="004A0B59" w:rsidP="00E84FB9">
                          <w:pPr>
                            <w:pStyle w:val="NormalWeb"/>
                            <w:spacing w:before="0" w:beforeAutospacing="0" w:after="0" w:afterAutospacing="0" w:line="240" w:lineRule="exact"/>
                            <w:jc w:val="center"/>
                          </w:pPr>
                          <w:r w:rsidRPr="008342F5">
                            <w:rPr>
                              <w:rFonts w:eastAsia="PMingLiU" w:cs="Times New Roman"/>
                              <w:color w:val="000000"/>
                              <w:kern w:val="2"/>
                              <w:sz w:val="16"/>
                              <w:szCs w:val="16"/>
                              <w:lang w:val="en-US"/>
                            </w:rPr>
                            <w:t>Safe and efficient port operations</w:t>
                          </w:r>
                        </w:p>
                      </w:txbxContent>
                    </v:textbox>
                  </v:shape>
                  <v:line id="Line 656" o:spid="_x0000_s1089" style="position:absolute;visibility:visible;mso-wrap-style:square" from="2690728,4416155" to="2691326,460773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2PYrNcIAAADbAAAADwAAAGRycy9kb3ducmV2LnhtbESPzYoCMRCE74LvEFrYm2ZUEJk1yiKs&#10;6GHFn32AZtI7GZx0ZpOoo09vBMFjUVVfUbNFa2txIR8qxwqGgwwEceF0xaWC3+N3fwoiRGSNtWNS&#10;cKMAi3m3M8Ncuyvv6XKIpUgQDjkqMDE2uZShMGQxDFxDnLw/5y3GJH0ptcdrgttajrJsIi1WnBYM&#10;NrQ0VJwOZ6tgE/zEnyNn8uff3Hen7e4mV6VSH7326xNEpDa+w6/2WisYj+D5Jf0AOX8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2PYrNcIAAADbAAAADwAAAAAAAAAAAAAA&#10;AAChAgAAZHJzL2Rvd25yZXYueG1sUEsFBgAAAAAEAAQA+QAAAJADAAAAAA==&#10;" strokecolor="red" strokeweight="1.5pt">
                    <v:stroke endarrow="block"/>
                  </v:line>
                  <v:line id="Line 657" o:spid="_x0000_s1090" style="position:absolute;visibility:visible;mso-wrap-style:square" from="3559533,4421934" to="3560131,462363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7qOrsMAAADbAAAADwAAAGRycy9kb3ducmV2LnhtbESPUWvCMBSF3wf7D+EO9ramKpRRjSLC&#10;ZHvYcNUfcGmuTbG56ZKorb/eDAZ7PJxzvsNZrAbbiQv50DpWMMlyEMS10y03Cg77t5dXECEia+wc&#10;k4KRAqyWjw8LLLW78jddqtiIBOFQogITY19KGWpDFkPmeuLkHZ23GJP0jdQerwluOznN80JabDkt&#10;GOxpY6g+VWer4CP4wp8j5/Lzx9x2p6/dKLeNUs9Pw3oOItIQ/8N/7XetYDaD3y/pB8jlH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Le6jq7DAAAA2wAAAA8AAAAAAAAAAAAA&#10;AAAAoQIAAGRycy9kb3ducmV2LnhtbFBLBQYAAAAABAAEAPkAAACRAwAAAAA=&#10;" strokecolor="red" strokeweight="1.5pt">
                    <v:stroke endarrow="block"/>
                  </v:line>
                  <v:shape id="Text Box 779" o:spid="_x0000_s1091" type="#_x0000_t202" style="position:absolute;left:4118607;top:188301;width:839507;height:33183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S+da1xQAA&#10;ANsAAAAPAAAAZHJzL2Rvd25yZXYueG1sRI9bawIxFITfC/6HcARfima94GVrFBEq9q21oq+HzXF3&#10;6eZkTdJ1/fdGKPRxmJlvmOW6NZVoyPnSsoLhIAFBnFldcq7g+P3en4PwAVljZZkU3MnDetV5WWKq&#10;7Y2/qDmEXEQI+xQVFCHUqZQ+K8igH9iaOHoX6wyGKF0utcNbhJtKjpJkKg2WHBcKrGlbUPZz+DUK&#10;5pN9c/Yf489TNr1Ui/A6a3ZXp1Sv227eQARqw3/4r73XCsYTeH6JP0CuHg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FL51rXFAAAA2wAAAA8AAAAAAAAAAAAAAAAAlwIAAGRycy9k&#10;b3ducmV2LnhtbFBLBQYAAAAABAAEAPUAAACJAwAAAAA=&#10;">
                    <v:textbox>
                      <w:txbxContent>
                        <w:p w14:paraId="4E35C487" w14:textId="77777777" w:rsidR="004A0B59" w:rsidRDefault="004A0B59" w:rsidP="00E84FB9">
                          <w:pPr>
                            <w:pStyle w:val="NormalWeb"/>
                            <w:spacing w:before="0" w:beforeAutospacing="0" w:after="0" w:afterAutospacing="0" w:line="300" w:lineRule="exact"/>
                            <w:jc w:val="center"/>
                          </w:pPr>
                          <w:r w:rsidRPr="008342F5">
                            <w:rPr>
                              <w:rFonts w:cs="Times New Roman"/>
                              <w:color w:val="000000"/>
                              <w:kern w:val="2"/>
                            </w:rPr>
                            <w:t>NON VTS</w:t>
                          </w:r>
                        </w:p>
                      </w:txbxContent>
                    </v:textbox>
                  </v:shape>
                  <w10:anchorlock/>
                </v:group>
              </w:pict>
            </mc:Fallback>
          </mc:AlternateContent>
        </w:r>
      </w:del>
    </w:p>
    <w:p w14:paraId="6C129EAC" w14:textId="77777777" w:rsidR="00A51641" w:rsidRPr="00A51641" w:rsidRDefault="00A51641" w:rsidP="00E84FB9">
      <w:pPr>
        <w:pStyle w:val="Figure"/>
        <w:rPr>
          <w:ins w:id="167" w:author="Steve Guest" w:date="2012-03-21T08:32:00Z"/>
          <w:highlight w:val="yellow"/>
          <w:rPrChange w:id="168" w:author="Unknown">
            <w:rPr>
              <w:ins w:id="169" w:author="Steve Guest" w:date="2012-03-21T08:32:00Z"/>
            </w:rPr>
          </w:rPrChange>
        </w:rPr>
      </w:pPr>
      <w:bookmarkStart w:id="170" w:name="_Toc193872660"/>
      <w:ins w:id="171" w:author="Steve Guest" w:date="2012-03-21T08:32:00Z">
        <w:r w:rsidRPr="00A51641">
          <w:rPr>
            <w:highlight w:val="yellow"/>
            <w:rPrChange w:id="172" w:author="VTSProgram" w:date="2012-03-22T06:43:00Z">
              <w:rPr>
                <w:rFonts w:ascii="Times New Roman" w:hAnsi="Times New Roman"/>
                <w:i w:val="0"/>
                <w:spacing w:val="8"/>
                <w:sz w:val="24"/>
                <w:lang w:eastAsia="zh-CN"/>
              </w:rPr>
            </w:rPrChange>
          </w:rPr>
          <w:t>Overview of types of VTS</w:t>
        </w:r>
        <w:bookmarkEnd w:id="170"/>
      </w:ins>
    </w:p>
    <w:p w14:paraId="215E2D5D" w14:textId="77777777" w:rsidR="00A51641" w:rsidRPr="00A51641" w:rsidRDefault="00A51641" w:rsidP="00E84FB9">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173" w:author="Steve Guest" w:date="2012-03-21T08:34:00Z"/>
          <w:highlight w:val="yellow"/>
          <w:rPrChange w:id="174" w:author="Unknown">
            <w:rPr>
              <w:ins w:id="175" w:author="Steve Guest" w:date="2012-03-21T08:34:00Z"/>
            </w:rPr>
          </w:rPrChange>
        </w:rPr>
      </w:pPr>
      <w:bookmarkStart w:id="176" w:name="_Toc161125509"/>
      <w:bookmarkStart w:id="177" w:name="_Toc182538841"/>
      <w:bookmarkStart w:id="178" w:name="_Toc309032238"/>
      <w:bookmarkStart w:id="179" w:name="_Toc309122431"/>
      <w:bookmarkStart w:id="180" w:name="_Toc309123415"/>
      <w:bookmarkStart w:id="181" w:name="_Toc193872224"/>
      <w:bookmarkStart w:id="182" w:name="_Ref193875919"/>
      <w:ins w:id="183" w:author="Steve Guest" w:date="2012-03-21T08:34:00Z">
        <w:r w:rsidRPr="00A51641">
          <w:rPr>
            <w:highlight w:val="yellow"/>
            <w:rPrChange w:id="184" w:author="VTSProgram" w:date="2012-03-22T06:45:00Z">
              <w:rPr>
                <w:rFonts w:ascii="Times New Roman" w:hAnsi="Times New Roman"/>
                <w:b w:val="0"/>
                <w:spacing w:val="0"/>
                <w:sz w:val="22"/>
                <w:lang w:eastAsia="en-US"/>
              </w:rPr>
            </w:rPrChange>
          </w:rPr>
          <w:t>VTS services</w:t>
        </w:r>
      </w:ins>
    </w:p>
    <w:bookmarkEnd w:id="176"/>
    <w:bookmarkEnd w:id="177"/>
    <w:bookmarkEnd w:id="178"/>
    <w:bookmarkEnd w:id="179"/>
    <w:bookmarkEnd w:id="180"/>
    <w:bookmarkEnd w:id="181"/>
    <w:bookmarkEnd w:id="182"/>
    <w:p w14:paraId="34FF0C72" w14:textId="77777777" w:rsidR="00A51641" w:rsidDel="00313A00" w:rsidRDefault="00A51641" w:rsidP="00E84FB9">
      <w:pPr>
        <w:pStyle w:val="BodyText"/>
        <w:rPr>
          <w:ins w:id="185" w:author="Steve Guest" w:date="2012-03-21T08:41:00Z"/>
          <w:del w:id="186" w:author="VTSProgram" w:date="2012-03-22T06:45:00Z"/>
          <w:i/>
        </w:rPr>
      </w:pPr>
      <w:ins w:id="187" w:author="Steve Guest" w:date="2012-03-21T08:41:00Z">
        <w:del w:id="188" w:author="VTSProgram" w:date="2012-03-22T06:45:00Z">
          <w:r w:rsidDel="00313A00">
            <w:delText>According to the VTS Manual, section 0505:</w:delText>
          </w:r>
        </w:del>
      </w:ins>
    </w:p>
    <w:p w14:paraId="378D4C14" w14:textId="77777777" w:rsidR="00A51641" w:rsidRPr="00A51641" w:rsidRDefault="00A51641" w:rsidP="00E84FB9">
      <w:pPr>
        <w:pStyle w:val="BodyText"/>
        <w:rPr>
          <w:ins w:id="189" w:author="Steve Guest" w:date="2012-03-21T08:33:00Z"/>
          <w:rFonts w:ascii="Times New Roman" w:hAnsi="Times New Roman" w:cs="Times New Roman"/>
          <w:sz w:val="24"/>
          <w:szCs w:val="24"/>
          <w:rPrChange w:id="190" w:author="Unknown">
            <w:rPr>
              <w:ins w:id="191" w:author="Steve Guest" w:date="2012-03-21T08:33:00Z"/>
              <w:rFonts w:cs="Times New Roman"/>
              <w:szCs w:val="24"/>
            </w:rPr>
          </w:rPrChange>
        </w:rPr>
      </w:pPr>
      <w:ins w:id="192" w:author="Steve Guest" w:date="2012-03-21T08:33:00Z">
        <w:r w:rsidRPr="00A51641">
          <w:rPr>
            <w:rFonts w:ascii="Times New Roman" w:hAnsi="Times New Roman" w:cs="Times New Roman"/>
            <w:sz w:val="24"/>
            <w:szCs w:val="24"/>
            <w:rPrChange w:id="193" w:author="Steve Guest" w:date="2012-03-21T08:35:00Z">
              <w:rPr>
                <w:rFonts w:ascii="Times New Roman" w:hAnsi="Times New Roman" w:cs="Times New Roman"/>
                <w:spacing w:val="8"/>
                <w:sz w:val="24"/>
                <w:szCs w:val="24"/>
                <w:lang w:eastAsia="zh-CN"/>
              </w:rPr>
            </w:rPrChange>
          </w:rPr>
          <w:t>An authorised VTS will be capable of offering one or more of the following types of service:</w:t>
        </w:r>
      </w:ins>
    </w:p>
    <w:p w14:paraId="42AC6CDD" w14:textId="77777777" w:rsidR="00A51641" w:rsidRDefault="00A51641">
      <w:pPr>
        <w:pStyle w:val="Heading3"/>
        <w:ind w:firstLine="0"/>
        <w:rPr>
          <w:ins w:id="194" w:author="Steve Guest" w:date="2012-03-21T08:33:00Z"/>
        </w:rPr>
        <w:pPrChange w:id="195" w:author="Steve Guest" w:date="2012-03-21T08:34:00Z">
          <w:pPr>
            <w:pStyle w:val="Figure"/>
            <w:keepNext/>
            <w:keepLines/>
            <w:tabs>
              <w:tab w:val="left" w:pos="900"/>
            </w:tabs>
            <w:suppressAutoHyphens/>
            <w:outlineLvl w:val="2"/>
          </w:pPr>
        </w:pPrChange>
      </w:pPr>
      <w:bookmarkStart w:id="196" w:name="_Toc309032239"/>
      <w:bookmarkStart w:id="197" w:name="_Toc309122432"/>
      <w:bookmarkStart w:id="198" w:name="_Toc309123416"/>
      <w:bookmarkStart w:id="199" w:name="_Toc193872225"/>
      <w:ins w:id="200" w:author="Steve Guest" w:date="2012-03-21T08:33:00Z">
        <w:r w:rsidRPr="00414408">
          <w:t>Information Service (INS)</w:t>
        </w:r>
        <w:bookmarkEnd w:id="196"/>
        <w:bookmarkEnd w:id="197"/>
        <w:bookmarkEnd w:id="198"/>
        <w:bookmarkEnd w:id="199"/>
      </w:ins>
    </w:p>
    <w:p w14:paraId="6BD92CB4" w14:textId="77777777" w:rsidR="00A51641" w:rsidRPr="00A51641" w:rsidRDefault="00A51641" w:rsidP="00E84FB9">
      <w:pPr>
        <w:pStyle w:val="BodyText"/>
        <w:rPr>
          <w:ins w:id="201" w:author="Steve Guest" w:date="2012-03-21T08:33:00Z"/>
          <w:rFonts w:ascii="Times New Roman" w:hAnsi="Times New Roman" w:cs="Times New Roman"/>
          <w:sz w:val="24"/>
          <w:szCs w:val="24"/>
          <w:rPrChange w:id="202" w:author="Unknown">
            <w:rPr>
              <w:ins w:id="203" w:author="Steve Guest" w:date="2012-03-21T08:33:00Z"/>
              <w:rFonts w:cs="Times New Roman"/>
              <w:szCs w:val="24"/>
            </w:rPr>
          </w:rPrChange>
        </w:rPr>
      </w:pPr>
      <w:ins w:id="204" w:author="Steve Guest" w:date="2012-03-21T08:33:00Z">
        <w:r w:rsidRPr="00A51641">
          <w:rPr>
            <w:rFonts w:ascii="Times New Roman" w:hAnsi="Times New Roman" w:cs="Times New Roman"/>
            <w:sz w:val="24"/>
            <w:szCs w:val="24"/>
            <w:rPrChange w:id="205" w:author="Steve Guest" w:date="2012-03-21T08:35:00Z">
              <w:rPr>
                <w:rFonts w:cs="Times New Roman"/>
                <w:i/>
                <w:szCs w:val="24"/>
              </w:rPr>
            </w:rPrChange>
          </w:rPr>
          <w:t>An Information Service provides essential and timely information to assist the on-board</w:t>
        </w:r>
        <w:r w:rsidRPr="00414408">
          <w:t xml:space="preserve"> </w:t>
        </w:r>
        <w:r w:rsidRPr="00A51641">
          <w:rPr>
            <w:rFonts w:ascii="Times New Roman" w:hAnsi="Times New Roman" w:cs="Times New Roman"/>
            <w:sz w:val="24"/>
            <w:szCs w:val="24"/>
            <w:rPrChange w:id="206" w:author="Steve Guest" w:date="2012-03-21T08:35:00Z">
              <w:rPr>
                <w:rFonts w:cs="Times New Roman"/>
                <w:i/>
                <w:szCs w:val="24"/>
              </w:rPr>
            </w:rPrChange>
          </w:rPr>
          <w:t>decision-making process.</w:t>
        </w:r>
      </w:ins>
    </w:p>
    <w:p w14:paraId="0594EE1B" w14:textId="77777777" w:rsidR="00A51641" w:rsidRDefault="00A51641">
      <w:pPr>
        <w:pStyle w:val="Heading3"/>
        <w:ind w:firstLine="0"/>
        <w:rPr>
          <w:ins w:id="207" w:author="Steve Guest" w:date="2012-03-21T08:33:00Z"/>
        </w:rPr>
        <w:pPrChange w:id="208" w:author="Steve Guest" w:date="2012-03-21T08:34:00Z">
          <w:pPr>
            <w:pStyle w:val="Figure"/>
            <w:keepNext/>
            <w:keepLines/>
            <w:tabs>
              <w:tab w:val="left" w:pos="900"/>
            </w:tabs>
            <w:suppressAutoHyphens/>
            <w:outlineLvl w:val="2"/>
          </w:pPr>
        </w:pPrChange>
      </w:pPr>
      <w:bookmarkStart w:id="209" w:name="_Toc309032240"/>
      <w:bookmarkStart w:id="210" w:name="_Toc309122433"/>
      <w:bookmarkStart w:id="211" w:name="_Toc309123417"/>
      <w:bookmarkStart w:id="212" w:name="_Toc193872226"/>
      <w:ins w:id="213" w:author="Steve Guest" w:date="2012-03-21T08:33:00Z">
        <w:r w:rsidRPr="00414408">
          <w:t xml:space="preserve">Traffic </w:t>
        </w:r>
        <w:r>
          <w:t>Organization</w:t>
        </w:r>
        <w:r w:rsidRPr="00414408">
          <w:t xml:space="preserve"> Service (TOS)</w:t>
        </w:r>
        <w:bookmarkEnd w:id="209"/>
        <w:bookmarkEnd w:id="210"/>
        <w:bookmarkEnd w:id="211"/>
        <w:bookmarkEnd w:id="212"/>
      </w:ins>
    </w:p>
    <w:p w14:paraId="3D7F26E6" w14:textId="77777777" w:rsidR="00A51641" w:rsidRPr="00A51641" w:rsidRDefault="00A51641" w:rsidP="00E84FB9">
      <w:pPr>
        <w:pStyle w:val="BodyText"/>
        <w:rPr>
          <w:ins w:id="214" w:author="Steve Guest" w:date="2012-03-21T08:33:00Z"/>
          <w:rFonts w:ascii="Times New Roman" w:hAnsi="Times New Roman" w:cs="Times New Roman"/>
          <w:sz w:val="24"/>
          <w:szCs w:val="24"/>
          <w:rPrChange w:id="215" w:author="Unknown">
            <w:rPr>
              <w:ins w:id="216" w:author="Steve Guest" w:date="2012-03-21T08:33:00Z"/>
              <w:rFonts w:cs="Times New Roman"/>
              <w:szCs w:val="24"/>
            </w:rPr>
          </w:rPrChange>
        </w:rPr>
      </w:pPr>
      <w:ins w:id="217" w:author="Steve Guest" w:date="2012-03-21T08:33:00Z">
        <w:r w:rsidRPr="00A51641">
          <w:rPr>
            <w:rFonts w:ascii="Times New Roman" w:hAnsi="Times New Roman" w:cs="Times New Roman"/>
            <w:sz w:val="24"/>
            <w:szCs w:val="24"/>
            <w:rPrChange w:id="218" w:author="Steve Guest" w:date="2012-03-21T08:35:00Z">
              <w:rPr>
                <w:rFonts w:cs="Times New Roman"/>
                <w:i/>
                <w:szCs w:val="24"/>
              </w:rPr>
            </w:rPrChange>
          </w:rPr>
          <w:t>A Traffic Organization Service is a service to provide for the safe and efficient movement of</w:t>
        </w:r>
        <w:r w:rsidRPr="00414408">
          <w:t xml:space="preserve"> </w:t>
        </w:r>
        <w:r w:rsidRPr="00A51641">
          <w:rPr>
            <w:rFonts w:ascii="Times New Roman" w:hAnsi="Times New Roman" w:cs="Times New Roman"/>
            <w:sz w:val="24"/>
            <w:szCs w:val="24"/>
            <w:rPrChange w:id="219" w:author="Steve Guest" w:date="2012-03-21T08:35:00Z">
              <w:rPr>
                <w:rFonts w:cs="Times New Roman"/>
                <w:i/>
                <w:szCs w:val="24"/>
              </w:rPr>
            </w:rPrChange>
          </w:rPr>
          <w:t>traffic and to identify and manage potentially dangerous traffic situations.  A Traffic Organization Service provides essential and timely information to assist the on-board decision-making process and may advise, instruct or exercise authority to direct movements.</w:t>
        </w:r>
      </w:ins>
    </w:p>
    <w:p w14:paraId="52041C05" w14:textId="77777777" w:rsidR="00A51641" w:rsidRDefault="00A51641">
      <w:pPr>
        <w:pStyle w:val="Heading3"/>
        <w:ind w:firstLine="0"/>
        <w:rPr>
          <w:ins w:id="220" w:author="Steve Guest" w:date="2012-03-21T08:33:00Z"/>
        </w:rPr>
        <w:pPrChange w:id="221" w:author="Steve Guest" w:date="2012-03-21T08:34:00Z">
          <w:pPr>
            <w:pStyle w:val="Figure"/>
            <w:keepNext/>
            <w:keepLines/>
            <w:tabs>
              <w:tab w:val="left" w:pos="900"/>
            </w:tabs>
            <w:suppressAutoHyphens/>
            <w:outlineLvl w:val="2"/>
          </w:pPr>
        </w:pPrChange>
      </w:pPr>
      <w:bookmarkStart w:id="222" w:name="_Toc309032241"/>
      <w:bookmarkStart w:id="223" w:name="_Toc309122434"/>
      <w:bookmarkStart w:id="224" w:name="_Toc309123418"/>
      <w:bookmarkStart w:id="225" w:name="_Toc193872227"/>
      <w:ins w:id="226" w:author="Steve Guest" w:date="2012-03-21T08:33:00Z">
        <w:r w:rsidRPr="00414408">
          <w:lastRenderedPageBreak/>
          <w:t>Navigational Assistance Service (NAS)</w:t>
        </w:r>
        <w:bookmarkEnd w:id="222"/>
        <w:bookmarkEnd w:id="223"/>
        <w:bookmarkEnd w:id="224"/>
        <w:bookmarkEnd w:id="225"/>
      </w:ins>
    </w:p>
    <w:p w14:paraId="02B3DD30" w14:textId="77777777" w:rsidR="00A51641" w:rsidRDefault="00A51641" w:rsidP="00E84FB9">
      <w:pPr>
        <w:pStyle w:val="BodyText"/>
        <w:rPr>
          <w:ins w:id="227" w:author="Steve Guest" w:date="2012-03-21T08:45:00Z"/>
          <w:rFonts w:ascii="Times New Roman" w:hAnsi="Times New Roman" w:cs="Times New Roman"/>
          <w:sz w:val="24"/>
          <w:szCs w:val="24"/>
        </w:rPr>
      </w:pPr>
      <w:ins w:id="228" w:author="Steve Guest" w:date="2012-03-21T08:33:00Z">
        <w:r w:rsidRPr="00A51641">
          <w:rPr>
            <w:rFonts w:ascii="Times New Roman" w:hAnsi="Times New Roman" w:cs="Times New Roman"/>
            <w:sz w:val="24"/>
            <w:szCs w:val="24"/>
            <w:rPrChange w:id="229" w:author="Steve Guest" w:date="2012-03-21T08:35:00Z">
              <w:rPr>
                <w:rFonts w:cs="Times New Roman"/>
                <w:i/>
                <w:szCs w:val="24"/>
              </w:rPr>
            </w:rPrChange>
          </w:rPr>
          <w:t>A Navigational Assistance Service may be provided in addition to an Information Service and/or Traffic Organization Service.  It is a service to assist in the on-board navigational</w:t>
        </w:r>
        <w:r w:rsidRPr="00414408">
          <w:t xml:space="preserve"> </w:t>
        </w:r>
        <w:r w:rsidRPr="00A51641">
          <w:rPr>
            <w:rFonts w:ascii="Times New Roman" w:hAnsi="Times New Roman" w:cs="Times New Roman"/>
            <w:sz w:val="24"/>
            <w:szCs w:val="24"/>
            <w:rPrChange w:id="230" w:author="Steve Guest" w:date="2012-03-21T08:35:00Z">
              <w:rPr>
                <w:rFonts w:cs="Times New Roman"/>
                <w:i/>
                <w:szCs w:val="24"/>
              </w:rPr>
            </w:rPrChange>
          </w:rPr>
          <w:t>decision-making process and is provided at the request of a vessel, or when deemed necessary by the VTS.  It is a service that provides essential and timely navigational information to assist in the on-board navigational decision-making process and to monitor its effects.  It may also involve the provision of information, warning, navigational advice and/or instruction.</w:t>
        </w:r>
      </w:ins>
    </w:p>
    <w:p w14:paraId="49392718" w14:textId="77777777" w:rsidR="00A51641" w:rsidRDefault="00A51641" w:rsidP="00FC7B0E">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231" w:author="Steve Guest" w:date="2012-03-21T08:45:00Z"/>
        </w:rPr>
      </w:pPr>
      <w:bookmarkStart w:id="232" w:name="_Toc309032305"/>
      <w:bookmarkStart w:id="233" w:name="_Toc309122498"/>
      <w:bookmarkStart w:id="234" w:name="_Toc309123482"/>
      <w:bookmarkStart w:id="235" w:name="_Toc193872291"/>
      <w:ins w:id="236" w:author="Kerrie Abercrombie" w:date="2012-04-18T13:56:00Z">
        <w:r>
          <w:t xml:space="preserve">Maintaining </w:t>
        </w:r>
      </w:ins>
      <w:ins w:id="237" w:author="Kerrie Abercrombie" w:date="2012-04-18T13:51:00Z">
        <w:r>
          <w:t xml:space="preserve">Situational awareness in </w:t>
        </w:r>
      </w:ins>
      <w:ins w:id="238" w:author="Steve Guest" w:date="2012-03-21T08:45:00Z">
        <w:del w:id="239" w:author="Kerrie Abercrombie" w:date="2012-04-18T13:51:00Z">
          <w:r w:rsidRPr="00414408" w:rsidDel="000E71FC">
            <w:delText>S</w:delText>
          </w:r>
        </w:del>
        <w:del w:id="240" w:author="Kerrie Abercrombie" w:date="2012-04-18T13:52:00Z">
          <w:r w:rsidRPr="00414408" w:rsidDel="000E71FC">
            <w:delText xml:space="preserve">urveillance requirements for </w:delText>
          </w:r>
        </w:del>
        <w:r w:rsidRPr="00414408">
          <w:t>the VTS area</w:t>
        </w:r>
        <w:bookmarkEnd w:id="232"/>
        <w:bookmarkEnd w:id="233"/>
        <w:bookmarkEnd w:id="234"/>
        <w:bookmarkEnd w:id="235"/>
      </w:ins>
    </w:p>
    <w:p w14:paraId="309DA774" w14:textId="77777777" w:rsidR="00A51641" w:rsidRPr="00FC7B0E" w:rsidDel="00313A00" w:rsidRDefault="00A51641" w:rsidP="00FC7B0E">
      <w:pPr>
        <w:pStyle w:val="Bullet1"/>
        <w:rPr>
          <w:ins w:id="241" w:author="Steve Guest" w:date="2012-03-21T08:45:00Z"/>
          <w:del w:id="242" w:author="VTSProgram" w:date="2012-03-22T06:45:00Z"/>
          <w:i/>
        </w:rPr>
      </w:pPr>
      <w:ins w:id="243" w:author="Steve Guest" w:date="2012-03-21T08:45:00Z">
        <w:del w:id="244" w:author="VTSProgram" w:date="2012-03-22T06:45:00Z">
          <w:r w:rsidRPr="00FC7B0E" w:rsidDel="00313A00">
            <w:delText>According to the VTS Manual, section 0</w:delText>
          </w:r>
        </w:del>
      </w:ins>
      <w:ins w:id="245" w:author="Steve Guest" w:date="2012-03-21T08:46:00Z">
        <w:del w:id="246" w:author="VTSProgram" w:date="2012-03-22T06:45:00Z">
          <w:r w:rsidRPr="00FC7B0E" w:rsidDel="00313A00">
            <w:delText>909.7</w:delText>
          </w:r>
        </w:del>
      </w:ins>
      <w:ins w:id="247" w:author="Steve Guest" w:date="2012-03-21T08:45:00Z">
        <w:del w:id="248" w:author="VTSProgram" w:date="2012-03-22T06:45:00Z">
          <w:r w:rsidRPr="00FC7B0E" w:rsidDel="00313A00">
            <w:delText>:</w:delText>
          </w:r>
        </w:del>
      </w:ins>
    </w:p>
    <w:p w14:paraId="2B2DCE8E" w14:textId="77777777" w:rsidR="00A51641" w:rsidRPr="00A51641" w:rsidDel="000E71FC" w:rsidRDefault="00A51641" w:rsidP="00FC7B0E">
      <w:pPr>
        <w:pStyle w:val="Bullet1"/>
        <w:rPr>
          <w:ins w:id="249" w:author="Steve Guest" w:date="2012-03-21T08:45:00Z"/>
          <w:del w:id="250" w:author="Kerrie Abercrombie" w:date="2012-04-18T13:54:00Z"/>
          <w:rFonts w:ascii="Times New Roman" w:hAnsi="Times New Roman" w:cs="Times New Roman"/>
          <w:sz w:val="24"/>
          <w:szCs w:val="24"/>
          <w:rPrChange w:id="251" w:author="Unknown">
            <w:rPr>
              <w:ins w:id="252" w:author="Steve Guest" w:date="2012-03-21T08:45:00Z"/>
              <w:del w:id="253" w:author="Kerrie Abercrombie" w:date="2012-04-18T13:54:00Z"/>
              <w:rFonts w:cs="Times New Roman"/>
              <w:szCs w:val="24"/>
            </w:rPr>
          </w:rPrChange>
        </w:rPr>
      </w:pPr>
      <w:ins w:id="254" w:author="Steve Guest" w:date="2012-03-21T08:45:00Z">
        <w:r w:rsidRPr="00A51641">
          <w:rPr>
            <w:rFonts w:ascii="Times New Roman" w:hAnsi="Times New Roman"/>
            <w:sz w:val="24"/>
            <w:szCs w:val="24"/>
            <w:rPrChange w:id="255" w:author="Steve Guest" w:date="2012-03-21T08:47:00Z">
              <w:rPr>
                <w:i/>
                <w:szCs w:val="24"/>
              </w:rPr>
            </w:rPrChange>
          </w:rPr>
          <w:t xml:space="preserve">The extent of the VTS area should be taken into account with regard to the </w:t>
        </w:r>
        <w:del w:id="256" w:author="Kerrie Abercrombie" w:date="2012-04-18T13:52:00Z">
          <w:r w:rsidRPr="00A51641" w:rsidDel="000E71FC">
            <w:rPr>
              <w:rFonts w:ascii="Times New Roman" w:hAnsi="Times New Roman"/>
              <w:sz w:val="24"/>
              <w:szCs w:val="24"/>
              <w:rPrChange w:id="257" w:author="Steve Guest" w:date="2012-03-21T08:47:00Z">
                <w:rPr>
                  <w:i/>
                  <w:szCs w:val="24"/>
                </w:rPr>
              </w:rPrChange>
            </w:rPr>
            <w:delText>surveillance</w:delText>
          </w:r>
        </w:del>
      </w:ins>
      <w:ins w:id="258" w:author="Kerrie Abercrombie" w:date="2012-04-18T13:52:00Z">
        <w:r>
          <w:rPr>
            <w:rFonts w:ascii="Times New Roman" w:hAnsi="Times New Roman" w:cs="Times New Roman"/>
            <w:sz w:val="24"/>
            <w:szCs w:val="24"/>
          </w:rPr>
          <w:t>monitoring</w:t>
        </w:r>
      </w:ins>
      <w:ins w:id="259" w:author="Steve Guest" w:date="2012-03-21T08:45:00Z">
        <w:r w:rsidRPr="00A51641">
          <w:rPr>
            <w:rFonts w:ascii="Times New Roman" w:hAnsi="Times New Roman"/>
            <w:sz w:val="24"/>
            <w:szCs w:val="24"/>
            <w:rPrChange w:id="260" w:author="Steve Guest" w:date="2012-03-21T08:47:00Z">
              <w:rPr>
                <w:i/>
                <w:szCs w:val="24"/>
              </w:rPr>
            </w:rPrChange>
          </w:rPr>
          <w:t xml:space="preserve"> equipment necessary.  In principle the equipment should be able to cover an area well in excess of the designated VTS area, to allow for any decrease in performance in poor weather conditions.  The </w:t>
        </w:r>
        <w:del w:id="261" w:author="Kerrie Abercrombie" w:date="2012-04-18T13:53:00Z">
          <w:r w:rsidRPr="00A51641" w:rsidDel="000E71FC">
            <w:rPr>
              <w:rFonts w:ascii="Times New Roman" w:hAnsi="Times New Roman"/>
              <w:sz w:val="24"/>
              <w:szCs w:val="24"/>
              <w:rPrChange w:id="262" w:author="Steve Guest" w:date="2012-03-21T08:47:00Z">
                <w:rPr>
                  <w:i/>
                  <w:szCs w:val="24"/>
                </w:rPr>
              </w:rPrChange>
            </w:rPr>
            <w:delText>surveillance</w:delText>
          </w:r>
        </w:del>
      </w:ins>
      <w:ins w:id="263" w:author="Kerrie Abercrombie" w:date="2012-04-18T13:53:00Z">
        <w:r>
          <w:rPr>
            <w:rFonts w:ascii="Times New Roman" w:hAnsi="Times New Roman" w:cs="Times New Roman"/>
            <w:sz w:val="24"/>
            <w:szCs w:val="24"/>
          </w:rPr>
          <w:t>monitoring</w:t>
        </w:r>
      </w:ins>
      <w:ins w:id="264" w:author="Steve Guest" w:date="2012-03-21T08:45:00Z">
        <w:r w:rsidRPr="00A51641">
          <w:rPr>
            <w:rFonts w:ascii="Times New Roman" w:hAnsi="Times New Roman"/>
            <w:sz w:val="24"/>
            <w:szCs w:val="24"/>
            <w:rPrChange w:id="265" w:author="Steve Guest" w:date="2012-03-21T08:47:00Z">
              <w:rPr>
                <w:i/>
                <w:szCs w:val="24"/>
              </w:rPr>
            </w:rPrChange>
          </w:rPr>
          <w:t xml:space="preserve"> equipment in most common use continues to be radar although other systems, such as the Automatic Identification System (AIS) and CCTV</w:t>
        </w:r>
      </w:ins>
      <w:ins w:id="266" w:author="Kerrie Abercrombie" w:date="2012-04-18T13:55:00Z">
        <w:r>
          <w:rPr>
            <w:rFonts w:ascii="Times New Roman" w:hAnsi="Times New Roman" w:cs="Times New Roman"/>
            <w:sz w:val="24"/>
            <w:szCs w:val="24"/>
          </w:rPr>
          <w:t xml:space="preserve">.  </w:t>
        </w:r>
      </w:ins>
      <w:ins w:id="267" w:author="Steve Guest" w:date="2012-03-21T08:45:00Z">
        <w:del w:id="268" w:author="Kerrie Abercrombie" w:date="2012-04-18T13:55:00Z">
          <w:r w:rsidRPr="00A51641" w:rsidDel="000E71FC">
            <w:rPr>
              <w:rFonts w:ascii="Times New Roman" w:hAnsi="Times New Roman"/>
              <w:sz w:val="24"/>
              <w:szCs w:val="24"/>
              <w:rPrChange w:id="269" w:author="Steve Guest" w:date="2012-03-21T08:47:00Z">
                <w:rPr>
                  <w:i/>
                  <w:szCs w:val="24"/>
                </w:rPr>
              </w:rPrChange>
            </w:rPr>
            <w:delText>, are used to good effect</w:delText>
          </w:r>
        </w:del>
      </w:ins>
      <w:ins w:id="270" w:author="Kerrie Abercrombie" w:date="2012-04-18T13:55:00Z">
        <w:r>
          <w:rPr>
            <w:rFonts w:ascii="Times New Roman" w:hAnsi="Times New Roman" w:cs="Times New Roman"/>
            <w:sz w:val="24"/>
            <w:szCs w:val="24"/>
          </w:rPr>
          <w:t>.</w:t>
        </w:r>
      </w:ins>
      <w:ins w:id="271" w:author="Steve Guest" w:date="2012-03-21T08:45:00Z">
        <w:del w:id="272" w:author="Kerrie Abercrombie" w:date="2012-04-18T13:55:00Z">
          <w:r w:rsidRPr="00A51641" w:rsidDel="000E71FC">
            <w:rPr>
              <w:rFonts w:ascii="Times New Roman" w:hAnsi="Times New Roman"/>
              <w:sz w:val="24"/>
              <w:szCs w:val="24"/>
              <w:rPrChange w:id="273" w:author="Steve Guest" w:date="2012-03-21T08:47:00Z">
                <w:rPr>
                  <w:i/>
                  <w:szCs w:val="24"/>
                </w:rPr>
              </w:rPrChange>
            </w:rPr>
            <w:delText xml:space="preserve">.  </w:delText>
          </w:r>
        </w:del>
        <w:del w:id="274" w:author="Kerrie Abercrombie" w:date="2012-04-18T13:54:00Z">
          <w:r w:rsidRPr="00A51641" w:rsidDel="000E71FC">
            <w:rPr>
              <w:rFonts w:ascii="Times New Roman" w:hAnsi="Times New Roman"/>
              <w:sz w:val="24"/>
              <w:szCs w:val="24"/>
              <w:rPrChange w:id="275" w:author="Steve Guest" w:date="2012-03-21T08:47:00Z">
                <w:rPr>
                  <w:i/>
                  <w:szCs w:val="24"/>
                </w:rPr>
              </w:rPrChange>
            </w:rPr>
            <w:delText>Therefore, depending on the services that a VTS is to carry out the radar coverage can be:</w:delText>
          </w:r>
        </w:del>
      </w:ins>
    </w:p>
    <w:p w14:paraId="1759E705" w14:textId="77777777" w:rsidR="00A51641" w:rsidRPr="00A51641" w:rsidDel="000E71FC" w:rsidRDefault="00A51641" w:rsidP="00FC7B0E">
      <w:pPr>
        <w:pStyle w:val="Bullet1"/>
        <w:rPr>
          <w:ins w:id="276" w:author="Steve Guest" w:date="2012-03-21T08:45:00Z"/>
          <w:del w:id="277" w:author="Kerrie Abercrombie" w:date="2012-04-18T13:54:00Z"/>
          <w:rFonts w:ascii="Times New Roman" w:hAnsi="Times New Roman" w:cs="Times New Roman"/>
          <w:sz w:val="24"/>
          <w:szCs w:val="24"/>
          <w:rPrChange w:id="278" w:author="Unknown">
            <w:rPr>
              <w:ins w:id="279" w:author="Steve Guest" w:date="2012-03-21T08:45:00Z"/>
              <w:del w:id="280" w:author="Kerrie Abercrombie" w:date="2012-04-18T13:54:00Z"/>
              <w:rFonts w:cs="Times New Roman"/>
              <w:szCs w:val="24"/>
            </w:rPr>
          </w:rPrChange>
        </w:rPr>
      </w:pPr>
      <w:ins w:id="281" w:author="Steve Guest" w:date="2012-03-21T08:45:00Z">
        <w:del w:id="282" w:author="Kerrie Abercrombie" w:date="2012-04-18T13:54:00Z">
          <w:r w:rsidRPr="00A51641" w:rsidDel="000E71FC">
            <w:rPr>
              <w:rFonts w:ascii="Times New Roman" w:hAnsi="Times New Roman"/>
              <w:sz w:val="24"/>
              <w:szCs w:val="24"/>
              <w:rPrChange w:id="283" w:author="Steve Guest" w:date="2012-03-21T08:47:00Z">
                <w:rPr>
                  <w:i/>
                  <w:szCs w:val="24"/>
                </w:rPr>
              </w:rPrChange>
            </w:rPr>
            <w:delText>Nil (automatic identification systems, voice communication and reporting only);</w:delText>
          </w:r>
        </w:del>
      </w:ins>
    </w:p>
    <w:p w14:paraId="6F005E97" w14:textId="77777777" w:rsidR="00A51641" w:rsidRPr="00A51641" w:rsidDel="000E71FC" w:rsidRDefault="00A51641" w:rsidP="00FC7B0E">
      <w:pPr>
        <w:pStyle w:val="Bullet1"/>
        <w:rPr>
          <w:ins w:id="284" w:author="Steve Guest" w:date="2012-03-21T08:45:00Z"/>
          <w:del w:id="285" w:author="Kerrie Abercrombie" w:date="2012-04-18T13:54:00Z"/>
          <w:rFonts w:ascii="Times New Roman" w:hAnsi="Times New Roman" w:cs="Times New Roman"/>
          <w:sz w:val="24"/>
          <w:szCs w:val="24"/>
          <w:rPrChange w:id="286" w:author="Unknown">
            <w:rPr>
              <w:ins w:id="287" w:author="Steve Guest" w:date="2012-03-21T08:45:00Z"/>
              <w:del w:id="288" w:author="Kerrie Abercrombie" w:date="2012-04-18T13:54:00Z"/>
              <w:rFonts w:cs="Times New Roman"/>
              <w:szCs w:val="24"/>
            </w:rPr>
          </w:rPrChange>
        </w:rPr>
      </w:pPr>
      <w:ins w:id="289" w:author="Steve Guest" w:date="2012-03-21T08:45:00Z">
        <w:del w:id="290" w:author="Kerrie Abercrombie" w:date="2012-04-18T13:54:00Z">
          <w:r w:rsidRPr="00A51641" w:rsidDel="000E71FC">
            <w:rPr>
              <w:rFonts w:ascii="Times New Roman" w:hAnsi="Times New Roman"/>
              <w:sz w:val="24"/>
              <w:szCs w:val="24"/>
              <w:rPrChange w:id="291" w:author="Steve Guest" w:date="2012-03-21T08:47:00Z">
                <w:rPr>
                  <w:i/>
                  <w:szCs w:val="24"/>
                </w:rPr>
              </w:rPrChange>
            </w:rPr>
            <w:delText>Partly (covered areas chosen intentionally with some blind sectors);</w:delText>
          </w:r>
        </w:del>
      </w:ins>
    </w:p>
    <w:p w14:paraId="7C39B466" w14:textId="77777777" w:rsidR="00A51641" w:rsidRPr="00A51641" w:rsidDel="000E71FC" w:rsidRDefault="00A51641" w:rsidP="00FC7B0E">
      <w:pPr>
        <w:pStyle w:val="Bullet1"/>
        <w:rPr>
          <w:ins w:id="292" w:author="Steve Guest" w:date="2012-03-21T08:45:00Z"/>
          <w:del w:id="293" w:author="Kerrie Abercrombie" w:date="2012-04-18T13:54:00Z"/>
          <w:rFonts w:ascii="Times New Roman" w:hAnsi="Times New Roman" w:cs="Times New Roman"/>
          <w:sz w:val="24"/>
          <w:szCs w:val="24"/>
          <w:rPrChange w:id="294" w:author="Unknown">
            <w:rPr>
              <w:ins w:id="295" w:author="Steve Guest" w:date="2012-03-21T08:45:00Z"/>
              <w:del w:id="296" w:author="Kerrie Abercrombie" w:date="2012-04-18T13:54:00Z"/>
              <w:rFonts w:cs="Times New Roman"/>
              <w:szCs w:val="24"/>
            </w:rPr>
          </w:rPrChange>
        </w:rPr>
      </w:pPr>
      <w:ins w:id="297" w:author="Steve Guest" w:date="2012-03-21T08:45:00Z">
        <w:del w:id="298" w:author="Kerrie Abercrombie" w:date="2012-04-18T13:54:00Z">
          <w:r w:rsidRPr="00A51641" w:rsidDel="000E71FC">
            <w:rPr>
              <w:rFonts w:ascii="Times New Roman" w:hAnsi="Times New Roman"/>
              <w:sz w:val="24"/>
              <w:szCs w:val="24"/>
              <w:rPrChange w:id="299" w:author="Steve Guest" w:date="2012-03-21T08:47:00Z">
                <w:rPr>
                  <w:i/>
                  <w:szCs w:val="24"/>
                </w:rPr>
              </w:rPrChange>
            </w:rPr>
            <w:delText>Totally by one radar sensor (without any blind sectors); or</w:delText>
          </w:r>
        </w:del>
      </w:ins>
    </w:p>
    <w:p w14:paraId="4CCA9C79" w14:textId="77777777" w:rsidR="00A51641" w:rsidRPr="00A51641" w:rsidRDefault="00A51641" w:rsidP="00FC7B0E">
      <w:pPr>
        <w:pStyle w:val="Bullet1"/>
        <w:rPr>
          <w:ins w:id="300" w:author="Steve Guest" w:date="2012-03-21T08:45:00Z"/>
          <w:rFonts w:ascii="Times New Roman" w:hAnsi="Times New Roman" w:cs="Times New Roman"/>
          <w:sz w:val="24"/>
          <w:szCs w:val="24"/>
          <w:rPrChange w:id="301" w:author="Unknown">
            <w:rPr>
              <w:ins w:id="302" w:author="Steve Guest" w:date="2012-03-21T08:45:00Z"/>
              <w:rFonts w:cs="Times New Roman"/>
              <w:szCs w:val="24"/>
            </w:rPr>
          </w:rPrChange>
        </w:rPr>
      </w:pPr>
      <w:ins w:id="303" w:author="Steve Guest" w:date="2012-03-21T08:45:00Z">
        <w:del w:id="304" w:author="Kerrie Abercrombie" w:date="2012-04-18T13:54:00Z">
          <w:r w:rsidRPr="00A51641" w:rsidDel="000E71FC">
            <w:rPr>
              <w:rFonts w:ascii="Times New Roman" w:hAnsi="Times New Roman" w:cs="Times New Roman"/>
              <w:sz w:val="24"/>
              <w:szCs w:val="24"/>
              <w:rPrChange w:id="305" w:author="Steve Guest" w:date="2012-03-21T08:47:00Z">
                <w:rPr>
                  <w:rFonts w:cs="Times New Roman"/>
                  <w:i/>
                  <w:szCs w:val="24"/>
                </w:rPr>
              </w:rPrChange>
            </w:rPr>
            <w:delText>Totally by two or more radar sensors (for large VTS areas and to prevent shadow and other effects of radar targets).</w:delText>
          </w:r>
        </w:del>
      </w:ins>
    </w:p>
    <w:p w14:paraId="13E1ABB2" w14:textId="77777777" w:rsidR="00A51641" w:rsidRDefault="00A51641" w:rsidP="005B24FC">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306" w:author="Steve Guest" w:date="2012-03-21T08:48:00Z"/>
        </w:rPr>
      </w:pPr>
      <w:bookmarkStart w:id="307" w:name="_Ref309110289"/>
      <w:bookmarkStart w:id="308" w:name="_Toc309122505"/>
      <w:bookmarkStart w:id="309" w:name="_Toc309123489"/>
      <w:bookmarkStart w:id="310" w:name="_Toc193872298"/>
      <w:ins w:id="311" w:author="Steve Guest" w:date="2012-03-21T08:48:00Z">
        <w:r w:rsidRPr="00414408">
          <w:t xml:space="preserve">VTS </w:t>
        </w:r>
        <w:r>
          <w:t>equipme</w:t>
        </w:r>
      </w:ins>
      <w:ins w:id="312" w:author="Steve Guest" w:date="2012-03-21T08:53:00Z">
        <w:r>
          <w:t>n</w:t>
        </w:r>
      </w:ins>
      <w:ins w:id="313" w:author="Steve Guest" w:date="2012-03-21T08:48:00Z">
        <w:r>
          <w:t>t</w:t>
        </w:r>
      </w:ins>
    </w:p>
    <w:p w14:paraId="5384880E" w14:textId="77777777" w:rsidR="00A51641" w:rsidRPr="00FC7B0E" w:rsidDel="00313A00" w:rsidRDefault="00A51641" w:rsidP="00FC7B0E">
      <w:pPr>
        <w:pStyle w:val="BodyText"/>
        <w:rPr>
          <w:ins w:id="314" w:author="Steve Guest" w:date="2012-03-21T08:48:00Z"/>
          <w:del w:id="315" w:author="VTSProgram" w:date="2012-03-22T06:45:00Z"/>
          <w:i/>
        </w:rPr>
      </w:pPr>
      <w:ins w:id="316" w:author="Steve Guest" w:date="2012-03-21T08:48:00Z">
        <w:del w:id="317" w:author="VTSProgram" w:date="2012-03-22T06:45:00Z">
          <w:r w:rsidRPr="00FC7B0E" w:rsidDel="00313A00">
            <w:delText xml:space="preserve">According to the VTS Manual, </w:delText>
          </w:r>
          <w:r w:rsidDel="00313A00">
            <w:delText>section 1</w:delText>
          </w:r>
        </w:del>
      </w:ins>
      <w:ins w:id="318" w:author="Steve Guest" w:date="2012-03-21T08:50:00Z">
        <w:del w:id="319" w:author="VTSProgram" w:date="2012-03-22T06:45:00Z">
          <w:r w:rsidDel="00313A00">
            <w:delText>1</w:delText>
          </w:r>
        </w:del>
      </w:ins>
      <w:ins w:id="320" w:author="Steve Guest" w:date="2012-03-21T08:48:00Z">
        <w:del w:id="321" w:author="VTSProgram" w:date="2012-03-22T06:45:00Z">
          <w:r w:rsidDel="00313A00">
            <w:delText>01</w:delText>
          </w:r>
          <w:r w:rsidRPr="00FC7B0E" w:rsidDel="00313A00">
            <w:delText>:</w:delText>
          </w:r>
        </w:del>
      </w:ins>
    </w:p>
    <w:bookmarkEnd w:id="307"/>
    <w:bookmarkEnd w:id="308"/>
    <w:bookmarkEnd w:id="309"/>
    <w:bookmarkEnd w:id="310"/>
    <w:p w14:paraId="1E646A5D" w14:textId="77777777" w:rsidR="00A51641" w:rsidRPr="00A51641" w:rsidRDefault="00A51641" w:rsidP="00FC7B0E">
      <w:pPr>
        <w:pStyle w:val="BodyText"/>
        <w:rPr>
          <w:ins w:id="322" w:author="Steve Guest" w:date="2012-03-21T08:47:00Z"/>
          <w:rFonts w:ascii="Times New Roman" w:hAnsi="Times New Roman" w:cs="Times New Roman"/>
          <w:sz w:val="24"/>
          <w:szCs w:val="24"/>
          <w:rPrChange w:id="323" w:author="Unknown">
            <w:rPr>
              <w:ins w:id="324" w:author="Steve Guest" w:date="2012-03-21T08:47:00Z"/>
              <w:rFonts w:cs="Times New Roman"/>
              <w:szCs w:val="24"/>
            </w:rPr>
          </w:rPrChange>
        </w:rPr>
      </w:pPr>
      <w:ins w:id="325" w:author="Steve Guest" w:date="2012-03-21T08:47:00Z">
        <w:r w:rsidRPr="00A51641">
          <w:rPr>
            <w:rFonts w:ascii="Times New Roman" w:hAnsi="Times New Roman" w:cs="Times New Roman"/>
            <w:sz w:val="24"/>
            <w:szCs w:val="24"/>
            <w:rPrChange w:id="326" w:author="Steve Guest" w:date="2012-03-21T08:48:00Z">
              <w:rPr>
                <w:rFonts w:cs="Times New Roman"/>
                <w:i/>
                <w:szCs w:val="24"/>
              </w:rPr>
            </w:rPrChange>
          </w:rPr>
          <w:t xml:space="preserve">Traffic density and structure, navigation hazards, local climate, topography, environmental requirements, commercial aspects and the extent of a VTS area sets the requirements for VTS equipment and these factors will have substantial impact on life cycle costs of a VTS and the acquisition of VTS equipment.  Equipment may include: </w:t>
        </w:r>
      </w:ins>
    </w:p>
    <w:p w14:paraId="0D512D22" w14:textId="77777777" w:rsidR="00A51641" w:rsidRPr="00A51641" w:rsidRDefault="00A51641" w:rsidP="00FC7B0E">
      <w:pPr>
        <w:pStyle w:val="Bullet1"/>
        <w:rPr>
          <w:ins w:id="327" w:author="Steve Guest" w:date="2012-03-21T08:47:00Z"/>
          <w:rFonts w:ascii="Times New Roman" w:hAnsi="Times New Roman" w:cs="Times New Roman"/>
          <w:sz w:val="24"/>
          <w:szCs w:val="24"/>
          <w:rPrChange w:id="328" w:author="Unknown">
            <w:rPr>
              <w:ins w:id="329" w:author="Steve Guest" w:date="2012-03-21T08:47:00Z"/>
              <w:rFonts w:cs="Times New Roman"/>
              <w:szCs w:val="24"/>
            </w:rPr>
          </w:rPrChange>
        </w:rPr>
      </w:pPr>
      <w:ins w:id="330" w:author="Steve Guest" w:date="2012-03-21T08:47:00Z">
        <w:r w:rsidRPr="00A51641">
          <w:rPr>
            <w:rFonts w:ascii="Times New Roman" w:hAnsi="Times New Roman" w:cs="Times New Roman"/>
            <w:sz w:val="24"/>
            <w:szCs w:val="24"/>
            <w:rPrChange w:id="331" w:author="Steve Guest" w:date="2012-03-21T08:48:00Z">
              <w:rPr>
                <w:rFonts w:cs="Times New Roman"/>
                <w:i/>
                <w:szCs w:val="24"/>
              </w:rPr>
            </w:rPrChange>
          </w:rPr>
          <w:t>Communications;</w:t>
        </w:r>
      </w:ins>
    </w:p>
    <w:p w14:paraId="7E3D1F6E" w14:textId="77777777" w:rsidR="00A51641" w:rsidRPr="00A51641" w:rsidRDefault="00A51641" w:rsidP="00FC7B0E">
      <w:pPr>
        <w:pStyle w:val="Bullet1"/>
        <w:rPr>
          <w:ins w:id="332" w:author="Steve Guest" w:date="2012-03-21T08:47:00Z"/>
          <w:rFonts w:ascii="Times New Roman" w:hAnsi="Times New Roman" w:cs="Times New Roman"/>
          <w:sz w:val="24"/>
          <w:szCs w:val="24"/>
          <w:rPrChange w:id="333" w:author="Unknown">
            <w:rPr>
              <w:ins w:id="334" w:author="Steve Guest" w:date="2012-03-21T08:47:00Z"/>
              <w:rFonts w:cs="Times New Roman"/>
              <w:szCs w:val="24"/>
            </w:rPr>
          </w:rPrChange>
        </w:rPr>
      </w:pPr>
      <w:ins w:id="335" w:author="Steve Guest" w:date="2012-03-21T08:47:00Z">
        <w:del w:id="336" w:author="Kerrie Abercrombie" w:date="2012-04-18T10:06:00Z">
          <w:r w:rsidRPr="00A51641" w:rsidDel="005D5C27">
            <w:rPr>
              <w:rFonts w:ascii="Times New Roman" w:hAnsi="Times New Roman" w:cs="Times New Roman"/>
              <w:sz w:val="24"/>
              <w:szCs w:val="24"/>
              <w:rPrChange w:id="337" w:author="Steve Guest" w:date="2012-03-21T08:48:00Z">
                <w:rPr>
                  <w:rFonts w:cs="Times New Roman"/>
                  <w:i/>
                  <w:szCs w:val="24"/>
                </w:rPr>
              </w:rPrChange>
            </w:rPr>
            <w:delText xml:space="preserve">VTS </w:delText>
          </w:r>
        </w:del>
        <w:r w:rsidRPr="00A51641">
          <w:rPr>
            <w:rFonts w:ascii="Times New Roman" w:hAnsi="Times New Roman" w:cs="Times New Roman"/>
            <w:sz w:val="24"/>
            <w:szCs w:val="24"/>
            <w:rPrChange w:id="338" w:author="Steve Guest" w:date="2012-03-21T08:48:00Z">
              <w:rPr>
                <w:rFonts w:cs="Times New Roman"/>
                <w:i/>
                <w:szCs w:val="24"/>
              </w:rPr>
            </w:rPrChange>
          </w:rPr>
          <w:t>Radar System;</w:t>
        </w:r>
      </w:ins>
    </w:p>
    <w:p w14:paraId="09EBB401" w14:textId="77777777" w:rsidR="00A51641" w:rsidRPr="00A51641" w:rsidRDefault="00A51641" w:rsidP="00FC7B0E">
      <w:pPr>
        <w:pStyle w:val="Bullet1"/>
        <w:rPr>
          <w:ins w:id="339" w:author="Steve Guest" w:date="2012-03-21T08:47:00Z"/>
          <w:rFonts w:ascii="Times New Roman" w:hAnsi="Times New Roman" w:cs="Times New Roman"/>
          <w:sz w:val="24"/>
          <w:szCs w:val="24"/>
          <w:rPrChange w:id="340" w:author="Unknown">
            <w:rPr>
              <w:ins w:id="341" w:author="Steve Guest" w:date="2012-03-21T08:47:00Z"/>
              <w:rFonts w:cs="Times New Roman"/>
              <w:szCs w:val="24"/>
            </w:rPr>
          </w:rPrChange>
        </w:rPr>
      </w:pPr>
      <w:ins w:id="342" w:author="Steve Guest" w:date="2012-03-21T08:47:00Z">
        <w:r w:rsidRPr="00A51641">
          <w:rPr>
            <w:rFonts w:ascii="Times New Roman" w:hAnsi="Times New Roman" w:cs="Times New Roman"/>
            <w:sz w:val="24"/>
            <w:szCs w:val="24"/>
            <w:rPrChange w:id="343" w:author="Steve Guest" w:date="2012-03-21T08:48:00Z">
              <w:rPr>
                <w:rFonts w:cs="Times New Roman"/>
                <w:i/>
                <w:szCs w:val="24"/>
              </w:rPr>
            </w:rPrChange>
          </w:rPr>
          <w:t>Automatic Identification System (AIS);</w:t>
        </w:r>
      </w:ins>
    </w:p>
    <w:p w14:paraId="3265335A" w14:textId="77777777" w:rsidR="00A51641" w:rsidRPr="00A51641" w:rsidRDefault="00A51641" w:rsidP="00FC7B0E">
      <w:pPr>
        <w:pStyle w:val="Bullet1"/>
        <w:rPr>
          <w:ins w:id="344" w:author="Steve Guest" w:date="2012-03-21T08:47:00Z"/>
          <w:rFonts w:ascii="Times New Roman" w:hAnsi="Times New Roman" w:cs="Times New Roman"/>
          <w:sz w:val="24"/>
          <w:szCs w:val="24"/>
          <w:rPrChange w:id="345" w:author="Unknown">
            <w:rPr>
              <w:ins w:id="346" w:author="Steve Guest" w:date="2012-03-21T08:47:00Z"/>
              <w:rFonts w:cs="Times New Roman"/>
              <w:szCs w:val="24"/>
            </w:rPr>
          </w:rPrChange>
        </w:rPr>
      </w:pPr>
      <w:ins w:id="347" w:author="Steve Guest" w:date="2012-03-21T08:47:00Z">
        <w:r w:rsidRPr="00A51641">
          <w:rPr>
            <w:rFonts w:ascii="Times New Roman" w:hAnsi="Times New Roman" w:cs="Times New Roman"/>
            <w:sz w:val="24"/>
            <w:szCs w:val="24"/>
            <w:rPrChange w:id="348" w:author="Steve Guest" w:date="2012-03-21T08:48:00Z">
              <w:rPr>
                <w:rFonts w:cs="Times New Roman"/>
                <w:i/>
                <w:szCs w:val="24"/>
              </w:rPr>
            </w:rPrChange>
          </w:rPr>
          <w:t>Closed Circuit TV Cameras (CCTV);</w:t>
        </w:r>
      </w:ins>
    </w:p>
    <w:p w14:paraId="6F6FC4E1" w14:textId="77777777" w:rsidR="00A51641" w:rsidRPr="00A51641" w:rsidRDefault="00A51641" w:rsidP="00FC7B0E">
      <w:pPr>
        <w:pStyle w:val="Bullet1"/>
        <w:rPr>
          <w:ins w:id="349" w:author="Steve Guest" w:date="2012-03-21T08:47:00Z"/>
          <w:rFonts w:ascii="Times New Roman" w:hAnsi="Times New Roman" w:cs="Times New Roman"/>
          <w:sz w:val="24"/>
          <w:szCs w:val="24"/>
          <w:rPrChange w:id="350" w:author="Unknown">
            <w:rPr>
              <w:ins w:id="351" w:author="Steve Guest" w:date="2012-03-21T08:47:00Z"/>
              <w:rFonts w:cs="Times New Roman"/>
              <w:szCs w:val="24"/>
            </w:rPr>
          </w:rPrChange>
        </w:rPr>
      </w:pPr>
      <w:ins w:id="352" w:author="Steve Guest" w:date="2012-03-21T08:47:00Z">
        <w:r w:rsidRPr="00A51641">
          <w:rPr>
            <w:rFonts w:ascii="Times New Roman" w:hAnsi="Times New Roman" w:cs="Times New Roman"/>
            <w:sz w:val="24"/>
            <w:szCs w:val="24"/>
            <w:rPrChange w:id="353" w:author="Steve Guest" w:date="2012-03-21T08:48:00Z">
              <w:rPr>
                <w:rFonts w:cs="Times New Roman"/>
                <w:i/>
                <w:szCs w:val="24"/>
              </w:rPr>
            </w:rPrChange>
          </w:rPr>
          <w:t>Radio Direction Finders (RDF);</w:t>
        </w:r>
      </w:ins>
    </w:p>
    <w:p w14:paraId="2DE0ECFE" w14:textId="77777777" w:rsidR="00A51641" w:rsidRPr="00A51641" w:rsidRDefault="00A51641" w:rsidP="00FC7B0E">
      <w:pPr>
        <w:pStyle w:val="Bullet1"/>
        <w:rPr>
          <w:ins w:id="354" w:author="Steve Guest" w:date="2012-03-21T08:47:00Z"/>
          <w:rFonts w:ascii="Times New Roman" w:hAnsi="Times New Roman" w:cs="Times New Roman"/>
          <w:sz w:val="24"/>
          <w:szCs w:val="24"/>
          <w:rPrChange w:id="355" w:author="Unknown">
            <w:rPr>
              <w:ins w:id="356" w:author="Steve Guest" w:date="2012-03-21T08:47:00Z"/>
              <w:rFonts w:cs="Times New Roman"/>
              <w:szCs w:val="24"/>
            </w:rPr>
          </w:rPrChange>
        </w:rPr>
      </w:pPr>
      <w:ins w:id="357" w:author="Steve Guest" w:date="2012-03-21T08:47:00Z">
        <w:r w:rsidRPr="00A51641">
          <w:rPr>
            <w:rFonts w:ascii="Times New Roman" w:hAnsi="Times New Roman" w:cs="Times New Roman"/>
            <w:sz w:val="24"/>
            <w:szCs w:val="24"/>
            <w:rPrChange w:id="358" w:author="Steve Guest" w:date="2012-03-21T08:48:00Z">
              <w:rPr>
                <w:rFonts w:cs="Times New Roman"/>
                <w:i/>
                <w:szCs w:val="24"/>
              </w:rPr>
            </w:rPrChange>
          </w:rPr>
          <w:t xml:space="preserve">Hydrometeo Equipment; </w:t>
        </w:r>
        <w:del w:id="359" w:author="Kerrie Abercrombie" w:date="2012-04-18T10:10:00Z">
          <w:r w:rsidRPr="00A51641" w:rsidDel="005D5C27">
            <w:rPr>
              <w:rFonts w:ascii="Times New Roman" w:hAnsi="Times New Roman" w:cs="Times New Roman"/>
              <w:sz w:val="24"/>
              <w:szCs w:val="24"/>
              <w:rPrChange w:id="360" w:author="Steve Guest" w:date="2012-03-21T08:48:00Z">
                <w:rPr>
                  <w:rFonts w:cs="Times New Roman"/>
                  <w:i/>
                  <w:szCs w:val="24"/>
                </w:rPr>
              </w:rPrChange>
            </w:rPr>
            <w:delText>and/or</w:delText>
          </w:r>
        </w:del>
      </w:ins>
    </w:p>
    <w:p w14:paraId="28F08C7D" w14:textId="77777777" w:rsidR="00A51641" w:rsidRDefault="00A51641" w:rsidP="00FC7B0E">
      <w:pPr>
        <w:pStyle w:val="Bullet1"/>
        <w:rPr>
          <w:ins w:id="361" w:author="SPC" w:date="2012-04-18T08:54:00Z"/>
          <w:rFonts w:ascii="Times New Roman" w:hAnsi="Times New Roman" w:cs="Times New Roman"/>
          <w:sz w:val="24"/>
          <w:szCs w:val="24"/>
        </w:rPr>
      </w:pPr>
      <w:ins w:id="362" w:author="Steve Guest" w:date="2012-03-21T08:47:00Z">
        <w:r w:rsidRPr="00A51641">
          <w:rPr>
            <w:rFonts w:ascii="Times New Roman" w:hAnsi="Times New Roman" w:cs="Times New Roman"/>
            <w:sz w:val="24"/>
            <w:szCs w:val="24"/>
            <w:rPrChange w:id="363" w:author="Steve Guest" w:date="2012-03-21T08:48:00Z">
              <w:rPr>
                <w:rFonts w:cs="Times New Roman"/>
                <w:i/>
                <w:szCs w:val="24"/>
              </w:rPr>
            </w:rPrChange>
          </w:rPr>
          <w:t xml:space="preserve">VTS </w:t>
        </w:r>
        <w:del w:id="364" w:author="Kerrie Abercrombie" w:date="2012-04-18T10:07:00Z">
          <w:r w:rsidRPr="00A51641" w:rsidDel="005D5C27">
            <w:rPr>
              <w:rFonts w:ascii="Times New Roman" w:hAnsi="Times New Roman" w:cs="Times New Roman"/>
              <w:sz w:val="24"/>
              <w:szCs w:val="24"/>
              <w:rPrChange w:id="365" w:author="Steve Guest" w:date="2012-03-21T08:48:00Z">
                <w:rPr>
                  <w:rFonts w:cs="Times New Roman"/>
                  <w:i/>
                  <w:szCs w:val="24"/>
                </w:rPr>
              </w:rPrChange>
            </w:rPr>
            <w:delText>Data</w:delText>
          </w:r>
        </w:del>
      </w:ins>
      <w:ins w:id="366" w:author="Kerrie Abercrombie" w:date="2012-04-18T10:07:00Z">
        <w:r>
          <w:rPr>
            <w:rFonts w:ascii="Times New Roman" w:hAnsi="Times New Roman" w:cs="Times New Roman"/>
            <w:sz w:val="24"/>
            <w:szCs w:val="24"/>
          </w:rPr>
          <w:t>Monitoring</w:t>
        </w:r>
      </w:ins>
      <w:ins w:id="367" w:author="Steve Guest" w:date="2012-03-21T08:47:00Z">
        <w:r w:rsidRPr="00A51641">
          <w:rPr>
            <w:rFonts w:ascii="Times New Roman" w:hAnsi="Times New Roman" w:cs="Times New Roman"/>
            <w:sz w:val="24"/>
            <w:szCs w:val="24"/>
            <w:rPrChange w:id="368" w:author="Steve Guest" w:date="2012-03-21T08:48:00Z">
              <w:rPr>
                <w:rFonts w:cs="Times New Roman"/>
                <w:i/>
                <w:szCs w:val="24"/>
              </w:rPr>
            </w:rPrChange>
          </w:rPr>
          <w:t xml:space="preserve"> System</w:t>
        </w:r>
      </w:ins>
      <w:ins w:id="369" w:author="Kerrie Abercrombie" w:date="2012-04-18T10:09:00Z">
        <w:r>
          <w:rPr>
            <w:rFonts w:ascii="Times New Roman" w:hAnsi="Times New Roman" w:cs="Times New Roman"/>
            <w:sz w:val="24"/>
            <w:szCs w:val="24"/>
          </w:rPr>
          <w:t>;</w:t>
        </w:r>
      </w:ins>
      <w:ins w:id="370" w:author="Steve Guest" w:date="2012-03-21T08:47:00Z">
        <w:del w:id="371" w:author="Kerrie Abercrombie" w:date="2012-04-18T10:09:00Z">
          <w:r w:rsidRPr="00A51641" w:rsidDel="005D5C27">
            <w:rPr>
              <w:rFonts w:ascii="Times New Roman" w:hAnsi="Times New Roman" w:cs="Times New Roman"/>
              <w:sz w:val="24"/>
              <w:szCs w:val="24"/>
              <w:rPrChange w:id="372" w:author="Steve Guest" w:date="2012-03-21T08:48:00Z">
                <w:rPr>
                  <w:rFonts w:cs="Times New Roman"/>
                  <w:i/>
                  <w:szCs w:val="24"/>
                </w:rPr>
              </w:rPrChange>
            </w:rPr>
            <w:delText>.</w:delText>
          </w:r>
        </w:del>
      </w:ins>
    </w:p>
    <w:p w14:paraId="2F4A6470" w14:textId="77777777" w:rsidR="00A51641" w:rsidRPr="00A51641" w:rsidRDefault="00A51641" w:rsidP="00FC7B0E">
      <w:pPr>
        <w:pStyle w:val="Bullet1"/>
        <w:rPr>
          <w:ins w:id="373" w:author="Steve Guest" w:date="2012-03-21T08:47:00Z"/>
          <w:rFonts w:ascii="Times New Roman" w:hAnsi="Times New Roman" w:cs="Times New Roman"/>
          <w:sz w:val="24"/>
          <w:szCs w:val="24"/>
          <w:rPrChange w:id="374" w:author="Unknown">
            <w:rPr>
              <w:ins w:id="375" w:author="Steve Guest" w:date="2012-03-21T08:47:00Z"/>
              <w:rFonts w:cs="Times New Roman"/>
              <w:szCs w:val="24"/>
            </w:rPr>
          </w:rPrChange>
        </w:rPr>
      </w:pPr>
      <w:ins w:id="376" w:author="SPC" w:date="2012-04-18T08:55:00Z">
        <w:r>
          <w:rPr>
            <w:rFonts w:ascii="Times New Roman" w:hAnsi="Times New Roman" w:cs="Times New Roman"/>
            <w:sz w:val="24"/>
            <w:szCs w:val="24"/>
          </w:rPr>
          <w:t>Recording systems for all VTS equipment</w:t>
        </w:r>
      </w:ins>
    </w:p>
    <w:p w14:paraId="53FBEC09" w14:textId="77777777" w:rsidR="00A51641" w:rsidRDefault="00A51641" w:rsidP="005B24FC">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377" w:author="SPC" w:date="2012-04-18T08:54:00Z"/>
        </w:rPr>
      </w:pPr>
      <w:bookmarkStart w:id="378" w:name="_Ref309110310"/>
      <w:bookmarkStart w:id="379" w:name="_Toc309122545"/>
      <w:bookmarkStart w:id="380" w:name="_Toc309123529"/>
      <w:bookmarkStart w:id="381" w:name="_Toc193872337"/>
      <w:ins w:id="382" w:author="Steve Guest" w:date="2012-03-21T08:53:00Z">
        <w:r w:rsidRPr="00414408">
          <w:t xml:space="preserve">VTS </w:t>
        </w:r>
        <w:r>
          <w:t>personnel</w:t>
        </w:r>
      </w:ins>
    </w:p>
    <w:p w14:paraId="029AFCD3" w14:textId="77777777" w:rsidR="00A51641" w:rsidRDefault="00A51641">
      <w:pPr>
        <w:pStyle w:val="PARAGRAPH"/>
        <w:rPr>
          <w:ins w:id="383" w:author="Steve Guest" w:date="2012-03-21T08:53:00Z"/>
        </w:rPr>
        <w:pPrChange w:id="384" w:author="SPC" w:date="2012-04-18T08:54:00Z">
          <w:pPr>
            <w:pStyle w:val="Heading2"/>
            <w:tabs>
              <w:tab w:val="num" w:pos="576"/>
            </w:tabs>
            <w:snapToGrid w:val="0"/>
            <w:spacing w:after="60"/>
            <w:ind w:left="576" w:right="0" w:hanging="576"/>
          </w:pPr>
        </w:pPrChange>
      </w:pPr>
    </w:p>
    <w:p w14:paraId="0EE1DF2E" w14:textId="77777777" w:rsidR="00A51641" w:rsidRPr="00FC7B0E" w:rsidDel="00313A00" w:rsidRDefault="00A51641" w:rsidP="005B24FC">
      <w:pPr>
        <w:pStyle w:val="BodyText"/>
        <w:rPr>
          <w:ins w:id="385" w:author="Steve Guest" w:date="2012-03-21T08:53:00Z"/>
          <w:del w:id="386" w:author="VTSProgram" w:date="2012-03-22T06:47:00Z"/>
          <w:i/>
        </w:rPr>
      </w:pPr>
      <w:ins w:id="387" w:author="Steve Guest" w:date="2012-03-21T08:53:00Z">
        <w:del w:id="388" w:author="VTSProgram" w:date="2012-03-22T06:47:00Z">
          <w:r w:rsidRPr="00FC7B0E" w:rsidDel="00313A00">
            <w:delText xml:space="preserve">According to the VTS Manual, </w:delText>
          </w:r>
          <w:r w:rsidDel="00313A00">
            <w:delText>section 1</w:delText>
          </w:r>
        </w:del>
      </w:ins>
      <w:ins w:id="389" w:author="Steve Guest" w:date="2012-03-21T08:54:00Z">
        <w:del w:id="390" w:author="VTSProgram" w:date="2012-03-22T06:47:00Z">
          <w:r w:rsidDel="00313A00">
            <w:delText>2</w:delText>
          </w:r>
        </w:del>
      </w:ins>
      <w:ins w:id="391" w:author="Steve Guest" w:date="2012-03-21T08:53:00Z">
        <w:del w:id="392" w:author="VTSProgram" w:date="2012-03-22T06:47:00Z">
          <w:r w:rsidDel="00313A00">
            <w:delText>01</w:delText>
          </w:r>
          <w:r w:rsidRPr="00FC7B0E" w:rsidDel="00313A00">
            <w:delText>:</w:delText>
          </w:r>
        </w:del>
      </w:ins>
    </w:p>
    <w:bookmarkEnd w:id="378"/>
    <w:bookmarkEnd w:id="379"/>
    <w:bookmarkEnd w:id="380"/>
    <w:bookmarkEnd w:id="381"/>
    <w:p w14:paraId="0A3BA7DB" w14:textId="77777777" w:rsidR="00A51641" w:rsidRPr="00A51641" w:rsidRDefault="00A51641" w:rsidP="005B24FC">
      <w:pPr>
        <w:pStyle w:val="BodyText"/>
        <w:rPr>
          <w:ins w:id="393" w:author="Steve Guest" w:date="2012-03-21T08:53:00Z"/>
          <w:rFonts w:ascii="Times New Roman" w:hAnsi="Times New Roman" w:cs="Times New Roman"/>
          <w:sz w:val="24"/>
          <w:szCs w:val="24"/>
          <w:rPrChange w:id="394" w:author="Unknown">
            <w:rPr>
              <w:ins w:id="395" w:author="Steve Guest" w:date="2012-03-21T08:53:00Z"/>
              <w:rFonts w:cs="Times New Roman"/>
              <w:szCs w:val="24"/>
            </w:rPr>
          </w:rPrChange>
        </w:rPr>
      </w:pPr>
      <w:ins w:id="396" w:author="Steve Guest" w:date="2012-03-21T08:53:00Z">
        <w:r w:rsidRPr="00A51641">
          <w:rPr>
            <w:rFonts w:ascii="Times New Roman" w:hAnsi="Times New Roman" w:cs="Times New Roman"/>
            <w:sz w:val="24"/>
            <w:szCs w:val="24"/>
            <w:rPrChange w:id="397" w:author="Steve Guest" w:date="2012-03-21T08:54:00Z">
              <w:rPr>
                <w:rFonts w:cs="Times New Roman"/>
                <w:b/>
                <w:i/>
                <w:spacing w:val="8"/>
                <w:sz w:val="24"/>
                <w:szCs w:val="24"/>
                <w:lang w:eastAsia="zh-CN"/>
              </w:rPr>
            </w:rPrChange>
          </w:rPr>
          <w:t>VTS Operators, masters, bridge watchkeeping personnel and pilots share a responsibility for good communications, effective co-ordination and understanding of each other</w:t>
        </w:r>
        <w:r>
          <w:rPr>
            <w:rFonts w:ascii="Times New Roman" w:hAnsi="Times New Roman" w:cs="Times New Roman"/>
            <w:sz w:val="24"/>
            <w:szCs w:val="24"/>
          </w:rPr>
          <w:t>’</w:t>
        </w:r>
        <w:r w:rsidRPr="00A51641">
          <w:rPr>
            <w:rFonts w:ascii="Times New Roman" w:hAnsi="Times New Roman" w:cs="Times New Roman"/>
            <w:sz w:val="24"/>
            <w:szCs w:val="24"/>
            <w:rPrChange w:id="398" w:author="Steve Guest" w:date="2012-03-21T08:54:00Z">
              <w:rPr>
                <w:rFonts w:cs="Times New Roman"/>
                <w:b/>
                <w:i/>
                <w:spacing w:val="8"/>
                <w:sz w:val="24"/>
                <w:szCs w:val="24"/>
                <w:lang w:eastAsia="zh-CN"/>
              </w:rPr>
            </w:rPrChange>
          </w:rPr>
          <w:t>s role for the safe conduct of vessels in VTS areas.  They are all part of a team and share the same objective with respect to the safe movement of vessel traffic.</w:t>
        </w:r>
      </w:ins>
    </w:p>
    <w:p w14:paraId="2DA33342" w14:textId="77777777" w:rsidR="00A51641" w:rsidRPr="003507B6" w:rsidRDefault="00A51641" w:rsidP="005B24FC">
      <w:pPr>
        <w:pStyle w:val="BodyText"/>
        <w:numPr>
          <w:ins w:id="399" w:author="Kerrie Abercrombie" w:date="2012-04-18T10:13:00Z"/>
        </w:numPr>
        <w:rPr>
          <w:ins w:id="400" w:author="Kerrie Abercrombie" w:date="2012-04-18T10:13:00Z"/>
          <w:rFonts w:ascii="Times New Roman" w:hAnsi="Times New Roman" w:cs="Times New Roman"/>
          <w:sz w:val="24"/>
          <w:szCs w:val="24"/>
        </w:rPr>
      </w:pPr>
      <w:ins w:id="401" w:author="Kerrie Abercrombie" w:date="2012-04-18T10:14:00Z">
        <w:r w:rsidRPr="003507B6">
          <w:rPr>
            <w:rFonts w:ascii="Times New Roman" w:hAnsi="Times New Roman" w:cs="Times New Roman"/>
            <w:sz w:val="24"/>
            <w:szCs w:val="24"/>
          </w:rPr>
          <w:t xml:space="preserve">Depending on the size and complexity of the VTS area, </w:t>
        </w:r>
        <w:r>
          <w:rPr>
            <w:rFonts w:ascii="Times New Roman" w:hAnsi="Times New Roman" w:cs="Times New Roman"/>
            <w:sz w:val="24"/>
            <w:szCs w:val="24"/>
          </w:rPr>
          <w:t xml:space="preserve">type of </w:t>
        </w:r>
        <w:r w:rsidRPr="003507B6">
          <w:rPr>
            <w:rFonts w:ascii="Times New Roman" w:hAnsi="Times New Roman" w:cs="Times New Roman"/>
            <w:sz w:val="24"/>
            <w:szCs w:val="24"/>
          </w:rPr>
          <w:t>service provided as well as traffic volumes and densities, a VTS centre may include VTS Operators, VTS Supervisors and a VTS Manager.</w:t>
        </w:r>
      </w:ins>
      <w:ins w:id="402" w:author="Kerrie Abercrombie" w:date="2012-04-18T10:15:00Z">
        <w:r>
          <w:rPr>
            <w:rFonts w:ascii="Times New Roman" w:hAnsi="Times New Roman" w:cs="Times New Roman"/>
            <w:sz w:val="24"/>
            <w:szCs w:val="24"/>
          </w:rPr>
          <w:t xml:space="preserve"> The </w:t>
        </w:r>
        <w:r w:rsidRPr="003507B6">
          <w:rPr>
            <w:rFonts w:ascii="Times New Roman" w:hAnsi="Times New Roman" w:cs="Times New Roman"/>
            <w:sz w:val="24"/>
            <w:szCs w:val="24"/>
          </w:rPr>
          <w:t xml:space="preserve">VTS Authority </w:t>
        </w:r>
        <w:r>
          <w:rPr>
            <w:rFonts w:ascii="Times New Roman" w:hAnsi="Times New Roman" w:cs="Times New Roman"/>
            <w:sz w:val="24"/>
            <w:szCs w:val="24"/>
          </w:rPr>
          <w:t xml:space="preserve">is responsible for </w:t>
        </w:r>
        <w:r w:rsidRPr="003507B6">
          <w:rPr>
            <w:rFonts w:ascii="Times New Roman" w:hAnsi="Times New Roman" w:cs="Times New Roman"/>
            <w:sz w:val="24"/>
            <w:szCs w:val="24"/>
          </w:rPr>
          <w:t>determin</w:t>
        </w:r>
      </w:ins>
      <w:ins w:id="403" w:author="Kerrie Abercrombie" w:date="2012-04-18T10:19:00Z">
        <w:r>
          <w:rPr>
            <w:rFonts w:ascii="Times New Roman" w:hAnsi="Times New Roman" w:cs="Times New Roman"/>
            <w:sz w:val="24"/>
            <w:szCs w:val="24"/>
          </w:rPr>
          <w:t>ing</w:t>
        </w:r>
      </w:ins>
      <w:ins w:id="404" w:author="Kerrie Abercrombie" w:date="2012-04-18T10:15:00Z">
        <w:r w:rsidRPr="003507B6">
          <w:rPr>
            <w:rFonts w:ascii="Times New Roman" w:hAnsi="Times New Roman" w:cs="Times New Roman"/>
            <w:sz w:val="24"/>
            <w:szCs w:val="24"/>
          </w:rPr>
          <w:t xml:space="preserve"> the appropriate levels in order to meet its obligations and to ensure that appropriately trained and qualified personnel are available.</w:t>
        </w:r>
      </w:ins>
    </w:p>
    <w:p w14:paraId="68F23561" w14:textId="77777777" w:rsidR="00A51641" w:rsidDel="003507B6" w:rsidRDefault="00A51641" w:rsidP="005B24FC">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405" w:author="Steve Guest" w:date="2012-03-21T09:02:00Z"/>
          <w:del w:id="406" w:author="Kerrie Abercrombie" w:date="2012-04-18T10:14:00Z"/>
          <w:rFonts w:ascii="Times New Roman" w:hAnsi="Times New Roman" w:cs="Times New Roman"/>
          <w:szCs w:val="24"/>
        </w:rPr>
      </w:pPr>
      <w:ins w:id="407" w:author="SPC" w:date="2012-04-18T09:02:00Z">
        <w:del w:id="408" w:author="Kerrie Abercrombie" w:date="2012-04-18T10:14:00Z">
          <w:r w:rsidDel="003507B6">
            <w:rPr>
              <w:rFonts w:ascii="Times New Roman" w:hAnsi="Times New Roman" w:cs="Times New Roman"/>
              <w:szCs w:val="24"/>
            </w:rPr>
            <w:lastRenderedPageBreak/>
            <w:delText>The</w:delText>
          </w:r>
        </w:del>
      </w:ins>
      <w:ins w:id="409" w:author="SPC" w:date="2012-04-18T09:01:00Z">
        <w:del w:id="410" w:author="Kerrie Abercrombie" w:date="2012-04-18T10:14:00Z">
          <w:r w:rsidDel="003507B6">
            <w:rPr>
              <w:rFonts w:ascii="Times New Roman" w:hAnsi="Times New Roman" w:cs="Times New Roman"/>
              <w:szCs w:val="24"/>
            </w:rPr>
            <w:delText xml:space="preserve"> </w:delText>
          </w:r>
        </w:del>
      </w:ins>
      <w:ins w:id="411" w:author="SPC" w:date="2012-04-18T09:02:00Z">
        <w:del w:id="412" w:author="Kerrie Abercrombie" w:date="2012-04-18T10:14:00Z">
          <w:r w:rsidDel="003507B6">
            <w:rPr>
              <w:rFonts w:ascii="Times New Roman" w:hAnsi="Times New Roman" w:cs="Times New Roman"/>
              <w:szCs w:val="24"/>
            </w:rPr>
            <w:delText>training and qualifications of VTS personnel and e</w:delText>
          </w:r>
        </w:del>
      </w:ins>
      <w:ins w:id="413" w:author="Steve Guest" w:date="2012-03-21T08:53:00Z">
        <w:del w:id="414" w:author="Kerrie Abercrombie" w:date="2012-04-18T10:14:00Z">
          <w:r w:rsidRPr="00A51641" w:rsidDel="003507B6">
            <w:rPr>
              <w:rFonts w:ascii="Times New Roman" w:hAnsi="Times New Roman"/>
              <w:b w:val="0"/>
              <w:spacing w:val="0"/>
              <w:szCs w:val="24"/>
              <w:lang w:eastAsia="ja-JP"/>
              <w:rPrChange w:id="415" w:author="Steve Guest" w:date="2012-03-21T08:54:00Z">
                <w:rPr>
                  <w:b w:val="0"/>
                  <w:i/>
                  <w:szCs w:val="24"/>
                </w:rPr>
              </w:rPrChange>
            </w:rPr>
            <w:delText xml:space="preserve">Examples of job descriptions are </w:delText>
          </w:r>
        </w:del>
      </w:ins>
      <w:ins w:id="416" w:author="SPC" w:date="2012-04-18T09:03:00Z">
        <w:del w:id="417" w:author="Kerrie Abercrombie" w:date="2012-04-18T10:14:00Z">
          <w:r w:rsidDel="003507B6">
            <w:rPr>
              <w:rFonts w:ascii="Times New Roman" w:hAnsi="Times New Roman" w:cs="Times New Roman"/>
              <w:szCs w:val="24"/>
            </w:rPr>
            <w:delText xml:space="preserve">specified </w:delText>
          </w:r>
        </w:del>
      </w:ins>
      <w:ins w:id="418" w:author="Steve Guest" w:date="2012-03-21T08:53:00Z">
        <w:del w:id="419" w:author="Kerrie Abercrombie" w:date="2012-04-18T10:14:00Z">
          <w:r w:rsidRPr="00A51641" w:rsidDel="003507B6">
            <w:rPr>
              <w:rFonts w:ascii="Times New Roman" w:hAnsi="Times New Roman"/>
              <w:b w:val="0"/>
              <w:spacing w:val="0"/>
              <w:szCs w:val="24"/>
              <w:lang w:eastAsia="ja-JP"/>
              <w:rPrChange w:id="420" w:author="Steve Guest" w:date="2012-03-21T08:54:00Z">
                <w:rPr>
                  <w:b w:val="0"/>
                  <w:i/>
                  <w:szCs w:val="24"/>
                </w:rPr>
              </w:rPrChange>
            </w:rPr>
            <w:delText xml:space="preserve">shown in </w:delText>
          </w:r>
          <w:r w:rsidDel="003507B6">
            <w:rPr>
              <w:rFonts w:ascii="Times New Roman" w:hAnsi="Times New Roman" w:cs="Times New Roman"/>
              <w:szCs w:val="24"/>
            </w:rPr>
            <w:delText>‘</w:delText>
          </w:r>
          <w:r w:rsidRPr="00A51641" w:rsidDel="003507B6">
            <w:rPr>
              <w:rFonts w:ascii="Times New Roman" w:hAnsi="Times New Roman"/>
              <w:b w:val="0"/>
              <w:spacing w:val="0"/>
              <w:szCs w:val="24"/>
              <w:lang w:eastAsia="ja-JP"/>
              <w:rPrChange w:id="421" w:author="Steve Guest" w:date="2012-03-21T08:54:00Z">
                <w:rPr>
                  <w:b w:val="0"/>
                  <w:i/>
                  <w:szCs w:val="24"/>
                </w:rPr>
              </w:rPrChange>
            </w:rPr>
            <w:delText>Roles and Responsibilities</w:delText>
          </w:r>
          <w:r w:rsidDel="003507B6">
            <w:rPr>
              <w:rFonts w:ascii="Times New Roman" w:hAnsi="Times New Roman" w:cs="Times New Roman"/>
              <w:szCs w:val="24"/>
            </w:rPr>
            <w:delText>’</w:delText>
          </w:r>
          <w:r w:rsidRPr="00A51641" w:rsidDel="003507B6">
            <w:rPr>
              <w:rFonts w:ascii="Times New Roman" w:hAnsi="Times New Roman"/>
              <w:b w:val="0"/>
              <w:spacing w:val="0"/>
              <w:szCs w:val="24"/>
              <w:lang w:eastAsia="ja-JP"/>
              <w:rPrChange w:id="422" w:author="Steve Guest" w:date="2012-03-21T08:54:00Z">
                <w:rPr>
                  <w:b w:val="0"/>
                  <w:i/>
                  <w:szCs w:val="24"/>
                </w:rPr>
              </w:rPrChange>
            </w:rPr>
            <w:delText xml:space="preserve"> below and in IALA Recommendation V-103.  These job descriptions can be expanded as necessary to encompass more fully the responsibilities specific to each VTS centre.</w:delText>
          </w:r>
        </w:del>
      </w:ins>
    </w:p>
    <w:p w14:paraId="2EF6B23D" w14:textId="77777777" w:rsidR="00A51641" w:rsidRDefault="00A51641" w:rsidP="005B24FC">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423" w:author="Steve Guest" w:date="2012-03-21T09:02:00Z"/>
        </w:rPr>
      </w:pPr>
      <w:ins w:id="424" w:author="Steve Guest" w:date="2012-03-21T09:02:00Z">
        <w:del w:id="425" w:author="SPC" w:date="2012-04-18T09:04:00Z">
          <w:r w:rsidDel="008822B3">
            <w:delText>IALA World VTS Guide</w:delText>
          </w:r>
        </w:del>
      </w:ins>
      <w:ins w:id="426" w:author="SPC" w:date="2012-04-18T09:09:00Z">
        <w:r>
          <w:t>Promulgation of VTS information</w:t>
        </w:r>
      </w:ins>
    </w:p>
    <w:p w14:paraId="4920AC7F" w14:textId="77777777" w:rsidR="00A51641" w:rsidRPr="00A51641" w:rsidDel="008822B3" w:rsidRDefault="00A51641" w:rsidP="005B24FC">
      <w:pPr>
        <w:pStyle w:val="PARAGRAPH"/>
        <w:jc w:val="left"/>
        <w:rPr>
          <w:ins w:id="427" w:author="Steve Guest" w:date="2012-03-21T09:03:00Z"/>
          <w:del w:id="428" w:author="SPC" w:date="2012-04-18T09:10:00Z"/>
          <w:highlight w:val="yellow"/>
          <w:rPrChange w:id="429" w:author="Unknown">
            <w:rPr>
              <w:ins w:id="430" w:author="Steve Guest" w:date="2012-03-21T09:03:00Z"/>
              <w:del w:id="431" w:author="SPC" w:date="2012-04-18T09:10:00Z"/>
            </w:rPr>
          </w:rPrChange>
        </w:rPr>
      </w:pPr>
      <w:ins w:id="432" w:author="Steve Guest" w:date="2012-03-21T09:02:00Z">
        <w:del w:id="433" w:author="VTSProgram" w:date="2012-03-22T06:50:00Z">
          <w:r w:rsidRPr="00A51641">
            <w:rPr>
              <w:highlight w:val="yellow"/>
              <w:rPrChange w:id="434" w:author="VTSProgram" w:date="2012-03-22T06:50:00Z">
                <w:rPr>
                  <w:rFonts w:ascii="Arial" w:hAnsi="Arial"/>
                  <w:b/>
                  <w:i/>
                  <w:lang w:eastAsia="ja-JP"/>
                </w:rPr>
              </w:rPrChange>
            </w:rPr>
            <w:delText>Port s</w:delText>
          </w:r>
        </w:del>
        <w:del w:id="435" w:author="VTSProgram" w:date="2012-03-22T06:51:00Z">
          <w:r w:rsidRPr="00A51641">
            <w:rPr>
              <w:highlight w:val="yellow"/>
              <w:rPrChange w:id="436" w:author="VTSProgram" w:date="2012-03-22T06:50:00Z">
                <w:rPr>
                  <w:rFonts w:ascii="Arial" w:hAnsi="Arial"/>
                  <w:b/>
                  <w:i/>
                  <w:lang w:eastAsia="ja-JP"/>
                </w:rPr>
              </w:rPrChange>
            </w:rPr>
            <w:delText xml:space="preserve">pecific </w:delText>
          </w:r>
        </w:del>
        <w:del w:id="437" w:author="SPC" w:date="2012-04-18T09:10:00Z">
          <w:r w:rsidRPr="00A51641">
            <w:rPr>
              <w:highlight w:val="yellow"/>
              <w:rPrChange w:id="438" w:author="VTSProgram" w:date="2012-03-22T06:50:00Z">
                <w:rPr>
                  <w:rFonts w:ascii="Arial" w:hAnsi="Arial"/>
                  <w:b/>
                  <w:i/>
                  <w:lang w:eastAsia="ja-JP"/>
                </w:rPr>
              </w:rPrChange>
            </w:rPr>
            <w:delText xml:space="preserve">VTS </w:delText>
          </w:r>
        </w:del>
      </w:ins>
      <w:ins w:id="439" w:author="Steve Guest" w:date="2012-03-21T09:03:00Z">
        <w:del w:id="440" w:author="SPC" w:date="2012-04-18T09:10:00Z">
          <w:r w:rsidRPr="00A51641">
            <w:rPr>
              <w:highlight w:val="yellow"/>
              <w:rPrChange w:id="441" w:author="VTSProgram" w:date="2012-03-22T06:50:00Z">
                <w:rPr>
                  <w:rFonts w:ascii="Arial" w:hAnsi="Arial"/>
                  <w:b/>
                  <w:i/>
                  <w:lang w:eastAsia="ja-JP"/>
                </w:rPr>
              </w:rPrChange>
            </w:rPr>
            <w:delText>procedures can be found in the IALA world VTS guide at:</w:delText>
          </w:r>
        </w:del>
      </w:ins>
    </w:p>
    <w:p w14:paraId="058651EB" w14:textId="77777777" w:rsidR="00A51641" w:rsidRDefault="00A51641" w:rsidP="005B24FC">
      <w:pPr>
        <w:pStyle w:val="PARAGRAPH"/>
        <w:jc w:val="left"/>
        <w:rPr>
          <w:ins w:id="442" w:author="SPC" w:date="2012-04-18T09:10:00Z"/>
        </w:rPr>
      </w:pPr>
      <w:ins w:id="443" w:author="Steve Guest" w:date="2012-03-21T09:04:00Z">
        <w:del w:id="444" w:author="SPC" w:date="2012-04-18T09:10:00Z">
          <w:r w:rsidRPr="00742D14">
            <w:rPr>
              <w:highlight w:val="yellow"/>
            </w:rPr>
            <w:fldChar w:fldCharType="begin"/>
          </w:r>
          <w:r w:rsidRPr="00A51641">
            <w:rPr>
              <w:highlight w:val="yellow"/>
              <w:rPrChange w:id="445" w:author="VTSProgram" w:date="2012-03-22T06:50:00Z">
                <w:rPr>
                  <w:rFonts w:ascii="Arial" w:hAnsi="Arial"/>
                  <w:b/>
                  <w:i/>
                  <w:spacing w:val="0"/>
                  <w:sz w:val="22"/>
                  <w:lang w:eastAsia="ja-JP"/>
                </w:rPr>
              </w:rPrChange>
            </w:rPr>
            <w:delInstrText xml:space="preserve"> HYPERLINK "http://www.worldvtsguide.org/" </w:delInstrText>
          </w:r>
          <w:r w:rsidRPr="00742D14">
            <w:rPr>
              <w:highlight w:val="yellow"/>
            </w:rPr>
            <w:fldChar w:fldCharType="separate"/>
          </w:r>
          <w:r w:rsidRPr="00A51641">
            <w:rPr>
              <w:rStyle w:val="Hyperlink"/>
              <w:highlight w:val="yellow"/>
              <w:rPrChange w:id="446" w:author="VTSProgram" w:date="2012-03-22T06:50:00Z">
                <w:rPr>
                  <w:rStyle w:val="Hyperlink"/>
                  <w:rFonts w:ascii="Arial" w:hAnsi="Arial"/>
                  <w:b/>
                  <w:i/>
                  <w:spacing w:val="0"/>
                  <w:sz w:val="22"/>
                  <w:lang w:eastAsia="ja-JP"/>
                </w:rPr>
              </w:rPrChange>
            </w:rPr>
            <w:delText>http://www.worldvtsguide.org</w:delText>
          </w:r>
          <w:r w:rsidRPr="00742D14">
            <w:rPr>
              <w:highlight w:val="yellow"/>
            </w:rPr>
            <w:fldChar w:fldCharType="end"/>
          </w:r>
        </w:del>
      </w:ins>
      <w:ins w:id="447" w:author="VTSProgram" w:date="2012-03-22T06:50:00Z">
        <w:del w:id="448" w:author="SPC" w:date="2012-04-18T09:10:00Z">
          <w:r w:rsidDel="008822B3">
            <w:delText xml:space="preserve"> - add additional text of the Guide.</w:delText>
          </w:r>
        </w:del>
      </w:ins>
    </w:p>
    <w:p w14:paraId="0D014651" w14:textId="77777777" w:rsidR="00A51641" w:rsidRPr="00FC7B0E" w:rsidRDefault="00A51641" w:rsidP="005B24FC">
      <w:pPr>
        <w:pStyle w:val="PARAGRAPH"/>
        <w:jc w:val="left"/>
        <w:rPr>
          <w:ins w:id="449" w:author="Steve Guest" w:date="2012-03-21T09:02:00Z"/>
          <w:i/>
        </w:rPr>
      </w:pPr>
      <w:ins w:id="450" w:author="SPC" w:date="2012-04-18T09:10:00Z">
        <w:r>
          <w:t>Information on VTS areas and procedures</w:t>
        </w:r>
      </w:ins>
      <w:ins w:id="451" w:author="SPC" w:date="2012-04-18T09:12:00Z">
        <w:r>
          <w:t xml:space="preserve"> can be found in internationally recognised marine publications</w:t>
        </w:r>
      </w:ins>
      <w:ins w:id="452" w:author="Kerrie Abercrombie" w:date="2012-04-18T13:47:00Z">
        <w:r>
          <w:t xml:space="preserve">, </w:t>
        </w:r>
      </w:ins>
      <w:ins w:id="453" w:author="SPC" w:date="2012-04-18T09:12:00Z">
        <w:del w:id="454" w:author="Kerrie Abercrombie" w:date="2012-04-18T13:47:00Z">
          <w:r w:rsidDel="00957B84">
            <w:delText xml:space="preserve"> and </w:delText>
          </w:r>
        </w:del>
        <w:r>
          <w:t xml:space="preserve">individual port </w:t>
        </w:r>
        <w:del w:id="455" w:author="Kerrie Abercrombie" w:date="2012-04-18T13:47:00Z">
          <w:r w:rsidDel="00957B84">
            <w:delText xml:space="preserve">world wide </w:delText>
          </w:r>
        </w:del>
        <w:r>
          <w:t>web</w:t>
        </w:r>
        <w:del w:id="456" w:author="Kerrie Abercrombie" w:date="2012-04-18T13:47:00Z">
          <w:r w:rsidDel="00957B84">
            <w:delText xml:space="preserve"> </w:delText>
          </w:r>
        </w:del>
        <w:r>
          <w:t>sites</w:t>
        </w:r>
      </w:ins>
      <w:ins w:id="457" w:author="Kerrie Abercrombie" w:date="2012-04-18T13:47:00Z">
        <w:r>
          <w:t xml:space="preserve"> and the IALA world VTS guide.</w:t>
        </w:r>
      </w:ins>
    </w:p>
    <w:p w14:paraId="04F34FC5" w14:textId="77777777" w:rsidR="00A51641" w:rsidRDefault="00A51641" w:rsidP="00E84FB9">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458" w:author="Steve Guest" w:date="2012-03-21T08:35:00Z"/>
        </w:rPr>
      </w:pPr>
      <w:ins w:id="459" w:author="Steve Guest" w:date="2012-03-21T08:35:00Z">
        <w:r>
          <w:t>Summary</w:t>
        </w:r>
      </w:ins>
    </w:p>
    <w:p w14:paraId="0547F0D7" w14:textId="77777777" w:rsidR="00A51641" w:rsidRDefault="00A51641" w:rsidP="00E84FB9">
      <w:pPr>
        <w:pStyle w:val="BodyText"/>
        <w:rPr>
          <w:ins w:id="460" w:author="Steve Guest" w:date="2012-03-21T09:04:00Z"/>
          <w:rFonts w:ascii="Times New Roman" w:hAnsi="Times New Roman" w:cs="Times New Roman"/>
          <w:sz w:val="24"/>
          <w:szCs w:val="24"/>
        </w:rPr>
      </w:pPr>
      <w:ins w:id="461" w:author="Steve Guest" w:date="2012-03-21T08:36:00Z">
        <w:r>
          <w:rPr>
            <w:rFonts w:ascii="Times New Roman" w:hAnsi="Times New Roman" w:cs="Times New Roman"/>
            <w:sz w:val="24"/>
            <w:szCs w:val="24"/>
          </w:rPr>
          <w:t>Readers are encouraged to refer to the</w:t>
        </w:r>
      </w:ins>
      <w:ins w:id="462" w:author="Steve Guest" w:date="2012-03-21T09:04:00Z">
        <w:r>
          <w:rPr>
            <w:rFonts w:ascii="Times New Roman" w:hAnsi="Times New Roman" w:cs="Times New Roman"/>
            <w:sz w:val="24"/>
            <w:szCs w:val="24"/>
          </w:rPr>
          <w:t>:</w:t>
        </w:r>
      </w:ins>
    </w:p>
    <w:p w14:paraId="33EF2B64" w14:textId="77777777" w:rsidR="00A51641" w:rsidRDefault="00A51641">
      <w:pPr>
        <w:pStyle w:val="BodyText"/>
        <w:numPr>
          <w:ilvl w:val="0"/>
          <w:numId w:val="15"/>
        </w:numPr>
        <w:rPr>
          <w:ins w:id="463" w:author="Steve Guest" w:date="2012-03-21T09:04:00Z"/>
          <w:rFonts w:ascii="Times New Roman" w:hAnsi="Times New Roman" w:cs="Times New Roman"/>
          <w:sz w:val="24"/>
          <w:szCs w:val="24"/>
        </w:rPr>
      </w:pPr>
      <w:ins w:id="464" w:author="Steve Guest" w:date="2012-03-21T08:36:00Z">
        <w:r>
          <w:rPr>
            <w:rFonts w:ascii="Times New Roman" w:hAnsi="Times New Roman" w:cs="Times New Roman"/>
            <w:sz w:val="24"/>
            <w:szCs w:val="24"/>
          </w:rPr>
          <w:t xml:space="preserve">IALA VTS Manual Edition 5 </w:t>
        </w:r>
      </w:ins>
      <w:ins w:id="465" w:author="Steve Guest" w:date="2012-03-21T09:04:00Z">
        <w:r>
          <w:rPr>
            <w:rFonts w:ascii="Times New Roman" w:hAnsi="Times New Roman" w:cs="Times New Roman"/>
            <w:sz w:val="24"/>
            <w:szCs w:val="24"/>
          </w:rPr>
          <w:t>and</w:t>
        </w:r>
      </w:ins>
    </w:p>
    <w:p w14:paraId="79607983" w14:textId="77777777" w:rsidR="00A51641" w:rsidRDefault="00A51641">
      <w:pPr>
        <w:pStyle w:val="BodyText"/>
        <w:numPr>
          <w:ilvl w:val="0"/>
          <w:numId w:val="15"/>
        </w:numPr>
        <w:rPr>
          <w:ins w:id="466" w:author="VTSProgram" w:date="2012-03-22T06:51:00Z"/>
          <w:rFonts w:ascii="Times New Roman" w:hAnsi="Times New Roman" w:cs="Times New Roman"/>
          <w:sz w:val="24"/>
          <w:szCs w:val="24"/>
        </w:rPr>
      </w:pPr>
      <w:ins w:id="467" w:author="Steve Guest" w:date="2012-03-21T09:04:00Z">
        <w:r>
          <w:rPr>
            <w:rFonts w:ascii="Times New Roman" w:hAnsi="Times New Roman" w:cs="Times New Roman"/>
            <w:sz w:val="24"/>
            <w:szCs w:val="24"/>
          </w:rPr>
          <w:t xml:space="preserve">IALA World VTS Guide </w:t>
        </w:r>
      </w:ins>
      <w:ins w:id="468" w:author="Steve Guest" w:date="2012-03-21T08:36:00Z">
        <w:r>
          <w:rPr>
            <w:rFonts w:ascii="Times New Roman" w:hAnsi="Times New Roman" w:cs="Times New Roman"/>
            <w:sz w:val="24"/>
            <w:szCs w:val="24"/>
          </w:rPr>
          <w:t>for further reference.</w:t>
        </w:r>
      </w:ins>
    </w:p>
    <w:p w14:paraId="05227CCC" w14:textId="77777777" w:rsidR="00A51641" w:rsidRDefault="00A51641" w:rsidP="00313A00">
      <w:pPr>
        <w:pStyle w:val="BodyText"/>
        <w:rPr>
          <w:ins w:id="469" w:author="VTSProgram" w:date="2012-03-22T06:51:00Z"/>
          <w:rFonts w:ascii="Times New Roman" w:hAnsi="Times New Roman" w:cs="Times New Roman"/>
          <w:sz w:val="24"/>
          <w:szCs w:val="24"/>
        </w:rPr>
      </w:pPr>
    </w:p>
    <w:p w14:paraId="66544933" w14:textId="77777777" w:rsidR="00A51641" w:rsidDel="006F13A1" w:rsidRDefault="00A51641">
      <w:pPr>
        <w:rPr>
          <w:del w:id="470" w:author="Steve Guest" w:date="2012-03-20T16:39:00Z"/>
        </w:rPr>
      </w:pPr>
      <w:del w:id="471" w:author="Steve Guest" w:date="2012-03-20T16:39:00Z">
        <w:r w:rsidDel="006F13A1">
          <w:delText>Participation in a VTS may be mandatory or voluntary, depending on local regulations.  In either case, vessels operating in a VTS area may avail themselves of the following services</w:delText>
        </w:r>
      </w:del>
      <w:del w:id="472" w:author="Steve Guest" w:date="2012-03-20T13:10:00Z">
        <w:r w:rsidDel="00FA3406">
          <w:delText xml:space="preserve">. </w:delText>
        </w:r>
      </w:del>
    </w:p>
    <w:p w14:paraId="4A890F34" w14:textId="77777777" w:rsidR="00A51641" w:rsidDel="006F13A1" w:rsidRDefault="00A51641">
      <w:pPr>
        <w:rPr>
          <w:del w:id="473" w:author="Steve Guest" w:date="2012-03-20T16:39:00Z"/>
        </w:rPr>
      </w:pPr>
      <w:del w:id="474" w:author="Steve Guest" w:date="2012-03-20T16:39:00Z">
        <w:r w:rsidDel="006F13A1">
          <w:rPr>
            <w:b/>
          </w:rPr>
          <w:delText>Information Service:</w:delText>
        </w:r>
        <w:r w:rsidDel="006F13A1">
          <w:delText xml:space="preserve"> is a service to ensure that essential information becomes available in a timely manner to support on-board navigational decision making.  This may include information on the position, identity, intentions and destination of other vessels; meteorological and hydrological conditions, notices to mariners, status of aids to navigation, or any other condition or situation on the waterway that could affect a vessel’s transit.  </w:delText>
        </w:r>
      </w:del>
    </w:p>
    <w:p w14:paraId="07192A64" w14:textId="77777777" w:rsidR="00A51641" w:rsidDel="006F13A1" w:rsidRDefault="00A51641">
      <w:pPr>
        <w:rPr>
          <w:del w:id="475" w:author="Steve Guest" w:date="2012-03-20T16:39:00Z"/>
        </w:rPr>
      </w:pPr>
      <w:del w:id="476" w:author="Steve Guest" w:date="2012-03-20T16:39:00Z">
        <w:r w:rsidDel="006F13A1">
          <w:rPr>
            <w:b/>
          </w:rPr>
          <w:delText>Traffic Organisation Service:</w:delText>
        </w:r>
        <w:r w:rsidDel="006F13A1">
          <w:delText xml:space="preserve"> is a service to prevent the development of dangerous maritime traffic situations and to provide for the safe and efficient movement of vessel traffic within the VTS area.  Traffic Organisation concerns the forward planning of movements to maintain vessel safety and to achieve efficiency.  This service may include the allocation of water space, establishing and operating a system of traffic clearances, managing traffic around certain vessels with limited manoeuvrability, establishing routes to be followed and speed limits to be observed, or any other measures that may be considered necessary and appropriate by the VTS.  All or certain classes of vessels may be required to participate in this service. </w:delText>
        </w:r>
      </w:del>
    </w:p>
    <w:p w14:paraId="6B7BF267" w14:textId="77777777" w:rsidR="00A51641" w:rsidDel="006F13A1" w:rsidRDefault="00A51641">
      <w:pPr>
        <w:rPr>
          <w:del w:id="477" w:author="Steve Guest" w:date="2012-03-20T16:39:00Z"/>
        </w:rPr>
      </w:pPr>
      <w:del w:id="478" w:author="Steve Guest" w:date="2012-03-20T16:39:00Z">
        <w:r w:rsidDel="006F13A1">
          <w:rPr>
            <w:b/>
          </w:rPr>
          <w:delText>Navigational Assistance Service:</w:delText>
        </w:r>
        <w:r w:rsidDel="006F13A1">
          <w:delText xml:space="preserve"> is a service to assist in the on-board navigation decision making and to monitor its effect.  This may include bearing and range to a nearby danger or landmark, a course to make good, or assistance in determining a vessel’s position.  Navigational assistance may be provided at the request of a vessel or when deemed necessary by the VTS.   </w:delText>
        </w:r>
      </w:del>
    </w:p>
    <w:p w14:paraId="0D0F3C7A" w14:textId="77777777" w:rsidR="00A51641" w:rsidDel="00E84FB9" w:rsidRDefault="00A51641">
      <w:pPr>
        <w:rPr>
          <w:del w:id="479" w:author="Steve Guest" w:date="2012-03-21T08:36:00Z"/>
        </w:rPr>
      </w:pPr>
      <w:del w:id="480" w:author="Steve Guest" w:date="2012-03-21T08:36:00Z">
        <w:r w:rsidDel="00E84FB9">
          <w:br w:type="page"/>
        </w:r>
      </w:del>
    </w:p>
    <w:p w14:paraId="1C8FCCE5" w14:textId="77777777" w:rsidR="00A51641" w:rsidDel="00E84FB9" w:rsidRDefault="00A51641">
      <w:pPr>
        <w:rPr>
          <w:del w:id="481" w:author="Steve Guest" w:date="2012-03-21T08:36:00Z"/>
        </w:rPr>
      </w:pPr>
      <w:del w:id="482" w:author="Steve Guest" w:date="2012-03-20T13:22:00Z">
        <w:r w:rsidDel="0018105D">
          <w:rPr>
            <w:b/>
          </w:rPr>
          <w:delText>S</w:delText>
        </w:r>
      </w:del>
      <w:del w:id="483" w:author="Steve Guest" w:date="2012-03-21T08:36:00Z">
        <w:r w:rsidDel="00E84FB9">
          <w:rPr>
            <w:b/>
          </w:rPr>
          <w:delText xml:space="preserve">upport </w:delText>
        </w:r>
      </w:del>
      <w:del w:id="484" w:author="Steve Guest" w:date="2012-03-20T13:22:00Z">
        <w:r w:rsidDel="0018105D">
          <w:rPr>
            <w:b/>
          </w:rPr>
          <w:delText>of</w:delText>
        </w:r>
      </w:del>
      <w:del w:id="485" w:author="Steve Guest" w:date="2012-03-21T08:36:00Z">
        <w:r w:rsidDel="00E84FB9">
          <w:rPr>
            <w:b/>
          </w:rPr>
          <w:delText xml:space="preserve"> Allied </w:delText>
        </w:r>
      </w:del>
      <w:del w:id="486" w:author="Steve Guest" w:date="2012-03-20T15:58:00Z">
        <w:r w:rsidDel="009A237E">
          <w:rPr>
            <w:b/>
          </w:rPr>
          <w:delText>S</w:delText>
        </w:r>
      </w:del>
      <w:del w:id="487" w:author="Steve Guest" w:date="2012-03-21T08:36:00Z">
        <w:r w:rsidDel="00E84FB9">
          <w:rPr>
            <w:b/>
          </w:rPr>
          <w:delText>ervices:</w:delText>
        </w:r>
        <w:r w:rsidDel="00E84FB9">
          <w:delText xml:space="preserve">  VTS are often closely aligned with SAR services, government agencies or commercial port services and may be of assistance in aiding vessels to contact or communicate with these allied services.  </w:delText>
        </w:r>
      </w:del>
      <w:del w:id="488" w:author="Steve Guest" w:date="2012-03-20T13:24:00Z">
        <w:r w:rsidDel="0018105D">
          <w:delText xml:space="preserve">These </w:delText>
        </w:r>
      </w:del>
      <w:del w:id="489" w:author="Steve Guest" w:date="2012-03-21T08:36:00Z">
        <w:r w:rsidDel="00E84FB9">
          <w:delText>services may benefit from correct and timely information about vessel positions, movements, destinations and times of arrival.  This enables those allied services to enhance their own efficiency, whilst at the same time to better plan and utilise their resources.</w:delText>
        </w:r>
      </w:del>
    </w:p>
    <w:p w14:paraId="53B425FC" w14:textId="77777777" w:rsidR="00A51641" w:rsidDel="00E84FB9" w:rsidRDefault="00A51641">
      <w:pPr>
        <w:rPr>
          <w:del w:id="490" w:author="Steve Guest" w:date="2012-03-21T08:36:00Z"/>
        </w:rPr>
      </w:pPr>
      <w:bookmarkStart w:id="491" w:name="_Toc247653592"/>
      <w:del w:id="492" w:author="Steve Guest" w:date="2012-03-21T08:36:00Z">
        <w:r w:rsidDel="00E84FB9">
          <w:delText xml:space="preserve">VTS </w:delText>
        </w:r>
      </w:del>
      <w:del w:id="493" w:author="Steve Guest" w:date="2012-03-20T13:24:00Z">
        <w:r w:rsidDel="0018105D">
          <w:delText>S</w:delText>
        </w:r>
      </w:del>
      <w:del w:id="494" w:author="Steve Guest" w:date="2012-03-21T08:36:00Z">
        <w:r w:rsidDel="00E84FB9">
          <w:delText>ystem</w:delText>
        </w:r>
        <w:bookmarkEnd w:id="491"/>
      </w:del>
    </w:p>
    <w:p w14:paraId="4122289C" w14:textId="77777777" w:rsidR="00A51641" w:rsidDel="00E84FB9" w:rsidRDefault="00A51641">
      <w:pPr>
        <w:rPr>
          <w:del w:id="495" w:author="Steve Guest" w:date="2012-03-21T08:36:00Z"/>
        </w:rPr>
      </w:pPr>
      <w:del w:id="496" w:author="Steve Guest" w:date="2012-03-21T08:36:00Z">
        <w:r w:rsidDel="00E84FB9">
          <w:delText xml:space="preserve">To respond to developing traffic situations and to decide upon appropriate actions, a VTS should be capable of generating a comprehensive overview of the traffic in its </w:delText>
        </w:r>
      </w:del>
      <w:del w:id="497" w:author="Steve Guest" w:date="2012-03-20T13:29:00Z">
        <w:r w:rsidDel="00D73B4F">
          <w:delText xml:space="preserve">service </w:delText>
        </w:r>
      </w:del>
      <w:del w:id="498" w:author="Steve Guest" w:date="2012-03-21T08:36:00Z">
        <w:r w:rsidDel="00E84FB9">
          <w:delText>area combined with all traffic influencing factors.  Examples of data that should be collected to compile the traffic image include:</w:delText>
        </w:r>
      </w:del>
    </w:p>
    <w:p w14:paraId="567CD05F" w14:textId="77777777" w:rsidR="00A51641" w:rsidDel="00E84FB9" w:rsidRDefault="00A51641">
      <w:pPr>
        <w:rPr>
          <w:del w:id="499" w:author="Steve Guest" w:date="2012-03-21T08:36:00Z"/>
        </w:rPr>
      </w:pPr>
      <w:del w:id="500" w:author="Steve Guest" w:date="2012-03-21T08:36:00Z">
        <w:r w:rsidDel="00E84FB9">
          <w:delText>data on the fairway situation, such as meteorological and hydrological conditions and the operational status of aids to navigation;</w:delText>
        </w:r>
      </w:del>
    </w:p>
    <w:p w14:paraId="0D52B557" w14:textId="77777777" w:rsidR="00A51641" w:rsidDel="00E84FB9" w:rsidRDefault="00A51641">
      <w:pPr>
        <w:rPr>
          <w:del w:id="501" w:author="Steve Guest" w:date="2012-03-21T08:36:00Z"/>
        </w:rPr>
      </w:pPr>
      <w:del w:id="502" w:author="Steve Guest" w:date="2012-03-21T08:36:00Z">
        <w:r w:rsidDel="00E84FB9">
          <w:delText>data on the traffic situation, such as vessel positions, movements, identities and intentions with respect to manoeuvres, destination and routing;</w:delText>
        </w:r>
      </w:del>
    </w:p>
    <w:p w14:paraId="39038281" w14:textId="77777777" w:rsidR="00A51641" w:rsidDel="00E84FB9" w:rsidRDefault="00A51641">
      <w:pPr>
        <w:rPr>
          <w:del w:id="503" w:author="Steve Guest" w:date="2012-03-21T08:36:00Z"/>
        </w:rPr>
      </w:pPr>
      <w:del w:id="504" w:author="Steve Guest" w:date="2012-03-21T08:36:00Z">
        <w:r w:rsidDel="00E84FB9">
          <w:delText>data on vessels in accordance with the requirements of ship reporting and any additional data required for the effective operation of the VTS.</w:delText>
        </w:r>
      </w:del>
    </w:p>
    <w:p w14:paraId="56B255AB" w14:textId="77777777" w:rsidR="00A51641" w:rsidDel="00E84FB9" w:rsidRDefault="00A51641">
      <w:pPr>
        <w:rPr>
          <w:del w:id="505" w:author="Steve Guest" w:date="2012-03-21T08:36:00Z"/>
        </w:rPr>
      </w:pPr>
      <w:del w:id="506" w:author="Steve Guest" w:date="2012-03-21T08:36:00Z">
        <w:r w:rsidDel="00E84FB9">
          <w:delText xml:space="preserve">The traffic image provides situational awareness and facilitates the VTS operator to evaluate conditions and make decisions accordingly.  The information presented in the traffic image is communicated to participating vessels through the VTS capability to interact with traffic.  </w:delText>
        </w:r>
      </w:del>
    </w:p>
    <w:p w14:paraId="128D73EA" w14:textId="77777777" w:rsidR="00A51641" w:rsidDel="00E84FB9" w:rsidRDefault="00A51641">
      <w:pPr>
        <w:rPr>
          <w:del w:id="507" w:author="Steve Guest" w:date="2012-03-21T08:36:00Z"/>
        </w:rPr>
      </w:pPr>
    </w:p>
    <w:p w14:paraId="57A495F9" w14:textId="77777777" w:rsidR="00A51641" w:rsidDel="00E84FB9" w:rsidRDefault="00A51641">
      <w:pPr>
        <w:rPr>
          <w:del w:id="508" w:author="Steve Guest" w:date="2012-03-21T08:36:00Z"/>
        </w:rPr>
      </w:pPr>
      <w:del w:id="509" w:author="Steve Guest" w:date="2012-03-21T08:36:00Z">
        <w:r w:rsidDel="00E84FB9">
          <w:delText>Refer to IALA Publications:</w:delText>
        </w:r>
      </w:del>
    </w:p>
    <w:p w14:paraId="601A539D" w14:textId="77777777" w:rsidR="00A51641" w:rsidDel="00E84FB9" w:rsidRDefault="00A51641">
      <w:pPr>
        <w:rPr>
          <w:del w:id="510" w:author="Steve Guest" w:date="2012-03-21T08:36:00Z"/>
        </w:rPr>
      </w:pPr>
      <w:del w:id="511" w:author="Steve Guest" w:date="2012-03-21T08:36:00Z">
        <w:r w:rsidDel="00E84FB9">
          <w:delText>Recommendations</w:delText>
        </w:r>
      </w:del>
    </w:p>
    <w:p w14:paraId="6D0685EC" w14:textId="77777777" w:rsidR="00A51641" w:rsidDel="00E84FB9" w:rsidRDefault="00A51641">
      <w:pPr>
        <w:rPr>
          <w:del w:id="512" w:author="Steve Guest" w:date="2012-03-21T08:36:00Z"/>
          <w:bCs/>
          <w:i/>
          <w:iCs/>
          <w:color w:val="0000FF"/>
        </w:rPr>
      </w:pPr>
      <w:del w:id="513" w:author="Steve Guest" w:date="2012-03-21T08:36:00Z">
        <w:r w:rsidDel="00E84FB9">
          <w:rPr>
            <w:i/>
            <w:color w:val="0000FF"/>
          </w:rPr>
          <w:tab/>
        </w:r>
        <w:r w:rsidDel="00E84FB9">
          <w:rPr>
            <w:i/>
            <w:iCs/>
            <w:color w:val="0000FF"/>
          </w:rPr>
          <w:delText xml:space="preserve">V-102 Application of “User pays” principle to Vessel Traffic Services </w:delText>
        </w:r>
      </w:del>
    </w:p>
    <w:p w14:paraId="2E4CB169" w14:textId="77777777" w:rsidR="00A51641" w:rsidDel="00E84FB9" w:rsidRDefault="00A51641">
      <w:pPr>
        <w:rPr>
          <w:del w:id="514" w:author="Steve Guest" w:date="2012-03-21T08:36:00Z"/>
          <w:bCs/>
          <w:i/>
          <w:iCs/>
          <w:color w:val="0000FF"/>
        </w:rPr>
      </w:pPr>
      <w:del w:id="515" w:author="Steve Guest" w:date="2012-03-21T08:36:00Z">
        <w:r w:rsidDel="00E84FB9">
          <w:rPr>
            <w:i/>
            <w:iCs/>
            <w:color w:val="0000FF"/>
          </w:rPr>
          <w:tab/>
          <w:delText>V-103 Standards for Training and Certification of</w:delText>
        </w:r>
      </w:del>
      <w:del w:id="516" w:author="Steve Guest" w:date="2012-03-20T13:50:00Z">
        <w:r w:rsidDel="002D7FD2">
          <w:rPr>
            <w:i/>
            <w:iCs/>
            <w:color w:val="0000FF"/>
          </w:rPr>
          <w:delText xml:space="preserve"> </w:delText>
        </w:r>
      </w:del>
      <w:del w:id="517" w:author="Steve Guest" w:date="2012-03-21T08:36:00Z">
        <w:r w:rsidDel="00E84FB9">
          <w:rPr>
            <w:i/>
            <w:iCs/>
            <w:color w:val="0000FF"/>
          </w:rPr>
          <w:delText xml:space="preserve"> VTS personnel </w:delText>
        </w:r>
      </w:del>
    </w:p>
    <w:p w14:paraId="4F3EDA97" w14:textId="77777777" w:rsidR="00A51641" w:rsidDel="00E84FB9" w:rsidRDefault="00A51641">
      <w:pPr>
        <w:rPr>
          <w:del w:id="518" w:author="Steve Guest" w:date="2012-03-21T08:36:00Z"/>
          <w:bCs/>
          <w:i/>
          <w:iCs/>
          <w:color w:val="0000FF"/>
        </w:rPr>
      </w:pPr>
      <w:del w:id="519" w:author="Steve Guest" w:date="2012-03-21T08:36:00Z">
        <w:r w:rsidDel="00E84FB9">
          <w:rPr>
            <w:i/>
            <w:iCs/>
            <w:color w:val="0000FF"/>
          </w:rPr>
          <w:tab/>
          <w:delText xml:space="preserve">V-119 Implementation of Vessel Traffic Services </w:delText>
        </w:r>
      </w:del>
    </w:p>
    <w:p w14:paraId="3954BDB4" w14:textId="77777777" w:rsidR="00A51641" w:rsidDel="00E84FB9" w:rsidRDefault="00A51641">
      <w:pPr>
        <w:rPr>
          <w:del w:id="520" w:author="Steve Guest" w:date="2012-03-21T08:36:00Z"/>
          <w:bCs/>
          <w:i/>
          <w:iCs/>
          <w:color w:val="0000FF"/>
        </w:rPr>
      </w:pPr>
      <w:del w:id="521" w:author="Steve Guest" w:date="2012-03-21T08:36:00Z">
        <w:r w:rsidDel="00E84FB9">
          <w:rPr>
            <w:i/>
            <w:iCs/>
            <w:color w:val="0000FF"/>
          </w:rPr>
          <w:tab/>
          <w:delText xml:space="preserve">V-120 Vessel Traffic Services in Inland Waters </w:delText>
        </w:r>
      </w:del>
    </w:p>
    <w:p w14:paraId="02FE7CFC" w14:textId="77777777" w:rsidR="00A51641" w:rsidDel="00E84FB9" w:rsidRDefault="00A51641">
      <w:pPr>
        <w:rPr>
          <w:del w:id="522" w:author="Steve Guest" w:date="2012-03-21T08:36:00Z"/>
          <w:bCs/>
          <w:i/>
          <w:iCs/>
          <w:color w:val="0000FF"/>
        </w:rPr>
      </w:pPr>
      <w:del w:id="523" w:author="Steve Guest" w:date="2012-03-21T08:36:00Z">
        <w:r w:rsidDel="00E84FB9">
          <w:rPr>
            <w:i/>
            <w:iCs/>
            <w:color w:val="0000FF"/>
          </w:rPr>
          <w:tab/>
          <w:delText>V-125 Integration and Display of AIS and other information at a VTS Centre</w:delText>
        </w:r>
      </w:del>
    </w:p>
    <w:p w14:paraId="780D73CF" w14:textId="77777777" w:rsidR="00A51641" w:rsidDel="00E84FB9" w:rsidRDefault="00A51641">
      <w:pPr>
        <w:rPr>
          <w:del w:id="524" w:author="Steve Guest" w:date="2012-03-21T08:36:00Z"/>
          <w:bCs/>
          <w:i/>
          <w:iCs/>
          <w:color w:val="0000FF"/>
        </w:rPr>
      </w:pPr>
      <w:del w:id="525" w:author="Steve Guest" w:date="2012-03-21T08:36:00Z">
        <w:r w:rsidDel="00E84FB9">
          <w:rPr>
            <w:i/>
            <w:iCs/>
            <w:color w:val="0000FF"/>
          </w:rPr>
          <w:tab/>
          <w:delText xml:space="preserve">V-127 Operational Procedures for Vessel traffic services </w:delText>
        </w:r>
      </w:del>
    </w:p>
    <w:p w14:paraId="3720C91C" w14:textId="77777777" w:rsidR="00A51641" w:rsidDel="00E84FB9" w:rsidRDefault="00A51641">
      <w:pPr>
        <w:rPr>
          <w:del w:id="526" w:author="Steve Guest" w:date="2012-03-21T08:36:00Z"/>
          <w:bCs/>
          <w:i/>
          <w:iCs/>
          <w:color w:val="0000FF"/>
        </w:rPr>
      </w:pPr>
      <w:del w:id="527" w:author="Steve Guest" w:date="2012-03-21T08:36:00Z">
        <w:r w:rsidDel="00E84FB9">
          <w:rPr>
            <w:i/>
            <w:iCs/>
            <w:color w:val="0000FF"/>
          </w:rPr>
          <w:tab/>
          <w:delText>V-128 Operational and Technical Performance Requirements for VTS equipment</w:delText>
        </w:r>
      </w:del>
    </w:p>
    <w:p w14:paraId="7FCFF9C8" w14:textId="77777777" w:rsidR="00A51641" w:rsidDel="00E84FB9" w:rsidRDefault="00A51641">
      <w:pPr>
        <w:rPr>
          <w:del w:id="528" w:author="Steve Guest" w:date="2012-03-21T08:36:00Z"/>
          <w:bCs/>
          <w:i/>
          <w:iCs/>
          <w:color w:val="0000FF"/>
        </w:rPr>
      </w:pPr>
      <w:del w:id="529" w:author="Steve Guest" w:date="2012-03-21T08:36:00Z">
        <w:r w:rsidDel="00E84FB9">
          <w:rPr>
            <w:i/>
            <w:iCs/>
            <w:color w:val="0000FF"/>
          </w:rPr>
          <w:tab/>
          <w:delText xml:space="preserve">A-123 The Provision of Shore Based AIS </w:delText>
        </w:r>
      </w:del>
    </w:p>
    <w:p w14:paraId="68AE59DA" w14:textId="77777777" w:rsidR="00A51641" w:rsidDel="00E84FB9" w:rsidRDefault="00A51641">
      <w:pPr>
        <w:rPr>
          <w:del w:id="530" w:author="Steve Guest" w:date="2012-03-21T08:36:00Z"/>
          <w:bCs/>
          <w:i/>
          <w:iCs/>
          <w:color w:val="0000FF"/>
        </w:rPr>
      </w:pPr>
      <w:del w:id="531" w:author="Steve Guest" w:date="2012-03-21T08:36:00Z">
        <w:r w:rsidDel="00E84FB9">
          <w:rPr>
            <w:i/>
            <w:iCs/>
            <w:color w:val="0000FF"/>
          </w:rPr>
          <w:tab/>
          <w:delText>A-124 AIS Shore Station and networking aspects relating to AIS service</w:delText>
        </w:r>
      </w:del>
    </w:p>
    <w:p w14:paraId="03B9E521" w14:textId="77777777" w:rsidR="00A51641" w:rsidDel="00E84FB9" w:rsidRDefault="00A51641">
      <w:pPr>
        <w:rPr>
          <w:del w:id="532" w:author="Steve Guest" w:date="2012-03-21T08:36:00Z"/>
          <w:i/>
          <w:color w:val="0000FF"/>
        </w:rPr>
      </w:pPr>
      <w:del w:id="533" w:author="Steve Guest" w:date="2012-03-21T08:36:00Z">
        <w:r w:rsidDel="00E84FB9">
          <w:rPr>
            <w:i/>
            <w:iCs/>
            <w:color w:val="0000FF"/>
          </w:rPr>
          <w:tab/>
          <w:delText>A-126 Use of AIS in Marine Aids to Navigation</w:delText>
        </w:r>
      </w:del>
    </w:p>
    <w:p w14:paraId="0D97C9CE" w14:textId="77777777" w:rsidR="00A51641" w:rsidDel="002D7FD2" w:rsidRDefault="00A51641">
      <w:pPr>
        <w:rPr>
          <w:del w:id="534" w:author="Steve Guest" w:date="2012-03-20T13:50:00Z"/>
        </w:rPr>
      </w:pPr>
    </w:p>
    <w:p w14:paraId="13259AC3" w14:textId="77777777" w:rsidR="00A51641" w:rsidDel="00E84FB9" w:rsidRDefault="00A51641">
      <w:pPr>
        <w:rPr>
          <w:del w:id="535" w:author="Steve Guest" w:date="2012-03-21T08:36:00Z"/>
          <w:i/>
          <w:color w:val="0000FF"/>
        </w:rPr>
      </w:pPr>
    </w:p>
    <w:p w14:paraId="24AEE3CA" w14:textId="77777777" w:rsidR="00A51641" w:rsidDel="00E84FB9" w:rsidRDefault="00A51641">
      <w:pPr>
        <w:rPr>
          <w:del w:id="536" w:author="Steve Guest" w:date="2012-03-21T08:36:00Z"/>
        </w:rPr>
      </w:pPr>
      <w:del w:id="537" w:author="Steve Guest" w:date="2012-03-21T08:36:00Z">
        <w:r w:rsidDel="00E84FB9">
          <w:delText>Guidelines</w:delText>
        </w:r>
      </w:del>
    </w:p>
    <w:p w14:paraId="646571A8" w14:textId="77777777" w:rsidR="00A51641" w:rsidDel="00E84FB9" w:rsidRDefault="00A51641">
      <w:pPr>
        <w:rPr>
          <w:del w:id="538" w:author="Steve Guest" w:date="2012-03-21T08:36:00Z"/>
          <w:i/>
          <w:color w:val="0000FF"/>
        </w:rPr>
      </w:pPr>
      <w:del w:id="539" w:author="Steve Guest" w:date="2012-03-21T08:36:00Z">
        <w:r w:rsidDel="00E84FB9">
          <w:rPr>
            <w:i/>
            <w:color w:val="0000FF"/>
          </w:rPr>
          <w:tab/>
        </w:r>
        <w:r w:rsidDel="00E84FB9">
          <w:rPr>
            <w:i/>
            <w:iCs/>
            <w:color w:val="0000FF"/>
          </w:rPr>
          <w:delText>1014 - Accreditation of VTS Training</w:delText>
        </w:r>
      </w:del>
    </w:p>
    <w:p w14:paraId="22C6197E" w14:textId="77777777" w:rsidR="00A51641" w:rsidDel="00E84FB9" w:rsidRDefault="00A51641">
      <w:pPr>
        <w:rPr>
          <w:del w:id="540" w:author="Steve Guest" w:date="2012-03-21T08:36:00Z"/>
          <w:bCs/>
          <w:i/>
          <w:iCs/>
          <w:color w:val="0000FF"/>
        </w:rPr>
      </w:pPr>
      <w:del w:id="541" w:author="Steve Guest" w:date="2012-03-21T08:36:00Z">
        <w:r w:rsidDel="00E84FB9">
          <w:tab/>
        </w:r>
        <w:r w:rsidDel="00E84FB9">
          <w:rPr>
            <w:i/>
            <w:iCs/>
            <w:color w:val="0000FF"/>
          </w:rPr>
          <w:delText>1017 - Assessment of training requirements for existing VTS Personnel, candidate Operators and the revalidation of VTS Operator Certificates</w:delText>
        </w:r>
      </w:del>
    </w:p>
    <w:p w14:paraId="24CCB9FC" w14:textId="77777777" w:rsidR="00A51641" w:rsidDel="00E84FB9" w:rsidRDefault="00A51641">
      <w:pPr>
        <w:rPr>
          <w:del w:id="542" w:author="Steve Guest" w:date="2012-03-21T08:36:00Z"/>
          <w:bCs/>
          <w:i/>
          <w:iCs/>
          <w:color w:val="0000FF"/>
        </w:rPr>
      </w:pPr>
      <w:del w:id="543" w:author="Steve Guest" w:date="2012-03-21T08:36:00Z">
        <w:r w:rsidDel="00E84FB9">
          <w:rPr>
            <w:i/>
            <w:color w:val="0000FF"/>
          </w:rPr>
          <w:tab/>
        </w:r>
        <w:r w:rsidDel="00E84FB9">
          <w:rPr>
            <w:i/>
            <w:iCs/>
            <w:color w:val="0000FF"/>
          </w:rPr>
          <w:delText>1018 - Risk management</w:delText>
        </w:r>
      </w:del>
    </w:p>
    <w:p w14:paraId="5D07CFC3" w14:textId="77777777" w:rsidR="00A51641" w:rsidDel="00E84FB9" w:rsidRDefault="00A51641">
      <w:pPr>
        <w:rPr>
          <w:del w:id="544" w:author="Steve Guest" w:date="2012-03-21T08:36:00Z"/>
          <w:bCs/>
          <w:i/>
          <w:iCs/>
          <w:color w:val="0000FF"/>
        </w:rPr>
      </w:pPr>
      <w:del w:id="545" w:author="Steve Guest" w:date="2012-03-21T08:36:00Z">
        <w:r w:rsidDel="00E84FB9">
          <w:rPr>
            <w:i/>
            <w:iCs/>
            <w:color w:val="0000FF"/>
          </w:rPr>
          <w:tab/>
          <w:delText xml:space="preserve">1026 - AIS as a VTS Tool </w:delText>
        </w:r>
      </w:del>
    </w:p>
    <w:p w14:paraId="0FBA562B" w14:textId="77777777" w:rsidR="00A51641" w:rsidDel="00E84FB9" w:rsidRDefault="00A51641">
      <w:pPr>
        <w:rPr>
          <w:del w:id="546" w:author="Steve Guest" w:date="2012-03-21T08:36:00Z"/>
          <w:bCs/>
          <w:i/>
          <w:iCs/>
          <w:color w:val="0000FF"/>
        </w:rPr>
      </w:pPr>
      <w:del w:id="547" w:author="Steve Guest" w:date="2012-03-21T08:36:00Z">
        <w:r w:rsidDel="00E84FB9">
          <w:rPr>
            <w:i/>
            <w:iCs/>
            <w:color w:val="0000FF"/>
          </w:rPr>
          <w:tab/>
          <w:delText xml:space="preserve">1027 - Designing and implementing simulation in VTS training </w:delText>
        </w:r>
      </w:del>
    </w:p>
    <w:p w14:paraId="7A88596E" w14:textId="77777777" w:rsidR="00A51641" w:rsidDel="00E84FB9" w:rsidRDefault="00A51641">
      <w:pPr>
        <w:rPr>
          <w:del w:id="548" w:author="Steve Guest" w:date="2012-03-21T08:36:00Z"/>
          <w:bCs/>
          <w:i/>
          <w:iCs/>
          <w:color w:val="0000FF"/>
        </w:rPr>
      </w:pPr>
      <w:del w:id="549" w:author="Steve Guest" w:date="2012-03-21T08:36:00Z">
        <w:r w:rsidDel="00E84FB9">
          <w:rPr>
            <w:i/>
            <w:iCs/>
            <w:color w:val="0000FF"/>
          </w:rPr>
          <w:tab/>
          <w:delText>1032 - Aspects of Training of VTS Personnel relevant to the introduction of AIS</w:delText>
        </w:r>
      </w:del>
    </w:p>
    <w:p w14:paraId="5BDBB86F" w14:textId="77777777" w:rsidR="00A51641" w:rsidDel="00E84FB9" w:rsidRDefault="00A51641">
      <w:pPr>
        <w:rPr>
          <w:del w:id="550" w:author="Steve Guest" w:date="2012-03-21T08:36:00Z"/>
          <w:bCs/>
          <w:i/>
          <w:iCs/>
          <w:color w:val="0000FF"/>
        </w:rPr>
      </w:pPr>
      <w:del w:id="551" w:author="Steve Guest" w:date="2012-03-21T08:36:00Z">
        <w:r w:rsidDel="00E84FB9">
          <w:rPr>
            <w:i/>
            <w:iCs/>
            <w:color w:val="0000FF"/>
          </w:rPr>
          <w:tab/>
          <w:delText xml:space="preserve">1045 - Staffing Levels at VTS Centres </w:delText>
        </w:r>
      </w:del>
    </w:p>
    <w:p w14:paraId="173F74AF" w14:textId="77777777" w:rsidR="00A51641" w:rsidDel="00E84FB9" w:rsidRDefault="00A51641">
      <w:pPr>
        <w:rPr>
          <w:del w:id="552" w:author="Steve Guest" w:date="2012-03-21T08:36:00Z"/>
          <w:bCs/>
          <w:i/>
          <w:iCs/>
          <w:color w:val="0000FF"/>
        </w:rPr>
      </w:pPr>
      <w:del w:id="553" w:author="Steve Guest" w:date="2012-03-21T08:36:00Z">
        <w:r w:rsidDel="00E84FB9">
          <w:rPr>
            <w:i/>
            <w:iCs/>
            <w:color w:val="0000FF"/>
          </w:rPr>
          <w:tab/>
          <w:delText xml:space="preserve">1046 - Response plan for marking new wrecks </w:delText>
        </w:r>
      </w:del>
    </w:p>
    <w:p w14:paraId="786C28CD" w14:textId="77777777" w:rsidR="00A51641" w:rsidDel="00E84FB9" w:rsidRDefault="00A51641">
      <w:pPr>
        <w:rPr>
          <w:del w:id="554" w:author="Steve Guest" w:date="2012-03-21T08:36:00Z"/>
          <w:bCs/>
          <w:i/>
          <w:iCs/>
          <w:color w:val="0000FF"/>
        </w:rPr>
      </w:pPr>
      <w:del w:id="555" w:author="Steve Guest" w:date="2012-03-21T08:36:00Z">
        <w:r w:rsidDel="00E84FB9">
          <w:rPr>
            <w:i/>
            <w:iCs/>
            <w:color w:val="0000FF"/>
          </w:rPr>
          <w:tab/>
          <w:delText>1055 - Preparing for a voluntary IMO Audit on VTS Delivery</w:delText>
        </w:r>
      </w:del>
    </w:p>
    <w:p w14:paraId="68662865" w14:textId="77777777" w:rsidR="00A51641" w:rsidDel="00E84FB9" w:rsidRDefault="00A51641">
      <w:pPr>
        <w:rPr>
          <w:del w:id="556" w:author="Steve Guest" w:date="2012-03-21T08:36:00Z"/>
          <w:bCs/>
          <w:i/>
          <w:iCs/>
          <w:color w:val="0000FF"/>
        </w:rPr>
      </w:pPr>
      <w:del w:id="557" w:author="Steve Guest" w:date="2012-03-21T08:36:00Z">
        <w:r w:rsidDel="00E84FB9">
          <w:rPr>
            <w:i/>
            <w:iCs/>
            <w:color w:val="0000FF"/>
          </w:rPr>
          <w:tab/>
          <w:delText>1056 - Establishment of VTS Radar Services</w:delText>
        </w:r>
      </w:del>
    </w:p>
    <w:p w14:paraId="3228A87F" w14:textId="77777777" w:rsidR="00A51641" w:rsidDel="00E84FB9" w:rsidRDefault="00A51641">
      <w:pPr>
        <w:rPr>
          <w:del w:id="558" w:author="Steve Guest" w:date="2012-03-21T08:36:00Z"/>
        </w:rPr>
      </w:pPr>
      <w:del w:id="559" w:author="Steve Guest" w:date="2012-03-21T08:36:00Z">
        <w:r w:rsidDel="00E84FB9">
          <w:delText>IALA Manuals</w:delText>
        </w:r>
      </w:del>
    </w:p>
    <w:p w14:paraId="5CD4E900" w14:textId="77777777" w:rsidR="00A51641" w:rsidDel="00E84FB9" w:rsidRDefault="00A51641">
      <w:pPr>
        <w:rPr>
          <w:del w:id="560" w:author="Steve Guest" w:date="2012-03-21T08:36:00Z"/>
          <w:i/>
          <w:color w:val="0000FF"/>
        </w:rPr>
      </w:pPr>
      <w:del w:id="561" w:author="Steve Guest" w:date="2012-03-21T08:36:00Z">
        <w:r w:rsidDel="00E84FB9">
          <w:rPr>
            <w:i/>
            <w:color w:val="0000FF"/>
          </w:rPr>
          <w:delText>VTS Manual (</w:delText>
        </w:r>
      </w:del>
      <w:del w:id="562" w:author="Steve Guest" w:date="2012-03-20T13:46:00Z">
        <w:r w:rsidDel="00016469">
          <w:rPr>
            <w:i/>
            <w:color w:val="0000FF"/>
          </w:rPr>
          <w:delText>2008</w:delText>
        </w:r>
      </w:del>
      <w:del w:id="563" w:author="Steve Guest" w:date="2012-03-21T08:36:00Z">
        <w:r w:rsidDel="00E84FB9">
          <w:rPr>
            <w:i/>
            <w:color w:val="0000FF"/>
          </w:rPr>
          <w:delText>)</w:delText>
        </w:r>
      </w:del>
    </w:p>
    <w:p w14:paraId="6EFB8F2C" w14:textId="77777777" w:rsidR="00A51641" w:rsidDel="00E84FB9" w:rsidRDefault="00A51641">
      <w:pPr>
        <w:rPr>
          <w:del w:id="564" w:author="Steve Guest" w:date="2012-03-21T08:36:00Z"/>
          <w:i/>
          <w:color w:val="0000FF"/>
        </w:rPr>
      </w:pPr>
      <w:del w:id="565" w:author="Steve Guest" w:date="2012-03-21T08:36:00Z">
        <w:r w:rsidDel="00E84FB9">
          <w:rPr>
            <w:i/>
            <w:color w:val="0000FF"/>
          </w:rPr>
          <w:delText>Aids to Navigation Guide 2010 (NAVGUIDE)</w:delText>
        </w:r>
      </w:del>
    </w:p>
    <w:p w14:paraId="43B07396" w14:textId="77777777" w:rsidR="00A51641" w:rsidDel="00E84FB9" w:rsidRDefault="00A51641">
      <w:pPr>
        <w:rPr>
          <w:del w:id="566" w:author="Steve Guest" w:date="2012-03-21T08:36:00Z"/>
          <w:i/>
          <w:color w:val="0000FF"/>
        </w:rPr>
      </w:pPr>
    </w:p>
    <w:p w14:paraId="634F0AD8" w14:textId="77777777" w:rsidR="00A51641" w:rsidDel="00E84FB9" w:rsidRDefault="00A51641">
      <w:pPr>
        <w:rPr>
          <w:del w:id="567" w:author="Steve Guest" w:date="2012-03-21T08:36:00Z"/>
        </w:rPr>
      </w:pPr>
    </w:p>
    <w:p w14:paraId="6A5FFA00" w14:textId="77777777" w:rsidR="00A51641" w:rsidDel="00E84FB9" w:rsidRDefault="00A51641">
      <w:pPr>
        <w:rPr>
          <w:del w:id="568" w:author="Steve Guest" w:date="2012-03-21T08:36:00Z"/>
        </w:rPr>
        <w:sectPr w:rsidR="00A51641" w:rsidDel="00E84FB9">
          <w:headerReference w:type="default" r:id="rId9"/>
          <w:pgSz w:w="11906" w:h="16838" w:code="9"/>
          <w:pgMar w:top="1699" w:right="1466" w:bottom="850" w:left="1411" w:header="1138" w:footer="720" w:gutter="0"/>
          <w:cols w:space="720"/>
        </w:sectPr>
      </w:pPr>
    </w:p>
    <w:p w14:paraId="7F06C3AA" w14:textId="77777777" w:rsidR="00A51641" w:rsidRDefault="00A51641"/>
    <w:sectPr w:rsidR="00A51641" w:rsidSect="00055B4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7D1EB4" w14:textId="77777777" w:rsidR="004A0B59" w:rsidRDefault="004A0B59" w:rsidP="00B12564">
      <w:pPr>
        <w:spacing w:after="0" w:line="240" w:lineRule="auto"/>
      </w:pPr>
      <w:r>
        <w:separator/>
      </w:r>
    </w:p>
  </w:endnote>
  <w:endnote w:type="continuationSeparator" w:id="0">
    <w:p w14:paraId="22CCB173" w14:textId="77777777" w:rsidR="004A0B59" w:rsidRDefault="004A0B59" w:rsidP="00B125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MS ????">
    <w:panose1 w:val="00000000000000000000"/>
    <w:charset w:val="80"/>
    <w:family w:val="auto"/>
    <w:notTrueType/>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PMingLiU">
    <w:altName w:val="新細明體"/>
    <w:charset w:val="88"/>
    <w:family w:val="roman"/>
    <w:pitch w:val="variable"/>
    <w:sig w:usb0="A00002FF" w:usb1="28CFFCFA" w:usb2="00000016" w:usb3="00000000" w:csb0="00100001"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92315B" w14:textId="77777777" w:rsidR="004A0B59" w:rsidRDefault="004A0B59" w:rsidP="00B12564">
      <w:pPr>
        <w:spacing w:after="0" w:line="240" w:lineRule="auto"/>
      </w:pPr>
      <w:r>
        <w:separator/>
      </w:r>
    </w:p>
  </w:footnote>
  <w:footnote w:type="continuationSeparator" w:id="0">
    <w:p w14:paraId="7C5EB27F" w14:textId="77777777" w:rsidR="004A0B59" w:rsidRDefault="004A0B59" w:rsidP="00B12564">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D24426" w14:textId="533F260E" w:rsidR="004A0B59" w:rsidRDefault="004A0B59" w:rsidP="00ED0CDB">
    <w:pPr>
      <w:pStyle w:val="Header"/>
      <w:tabs>
        <w:tab w:val="left" w:pos="4006"/>
        <w:tab w:val="right" w:pos="9354"/>
      </w:tabs>
      <w:jc w:val="right"/>
    </w:pPr>
    <w:r w:rsidRPr="008D0BE0">
      <w:rPr>
        <w:rFonts w:ascii="Lucida Grande" w:hAnsi="Lucida Grande"/>
        <w:color w:val="000000"/>
      </w:rPr>
      <w:t>V</w:t>
    </w:r>
    <w:r w:rsidR="0010522D">
      <w:rPr>
        <w:rFonts w:ascii="Lucida Grande" w:hAnsi="Lucida Grande"/>
        <w:color w:val="000000"/>
      </w:rPr>
      <w:t>TS37</w:t>
    </w:r>
    <w:ins w:id="569" w:author="Office 2004 Test Drive User" w:date="2013-08-09T10:14:00Z">
      <w:r w:rsidR="00FF71AE">
        <w:rPr>
          <w:rFonts w:ascii="Lucida Grande" w:hAnsi="Lucida Grande"/>
          <w:color w:val="000000"/>
        </w:rPr>
        <w:t>-</w:t>
      </w:r>
    </w:ins>
    <w:del w:id="570" w:author="Office 2004 Test Drive User" w:date="2013-08-09T10:14:00Z">
      <w:r w:rsidR="0010522D" w:rsidDel="00FF71AE">
        <w:rPr>
          <w:rFonts w:ascii="Lucida Grande" w:hAnsi="Lucida Grande"/>
          <w:color w:val="000000"/>
        </w:rPr>
        <w:delText>/</w:delText>
      </w:r>
    </w:del>
    <w:r w:rsidR="0010522D">
      <w:rPr>
        <w:rFonts w:ascii="Lucida Grande" w:hAnsi="Lucida Grande"/>
        <w:color w:val="000000"/>
      </w:rPr>
      <w:t>8</w:t>
    </w:r>
    <w:ins w:id="571" w:author="" w:date="2013-05-04T12:37:00Z">
      <w:r w:rsidR="00E70C69">
        <w:rPr>
          <w:rFonts w:ascii="Lucida Grande" w:hAnsi="Lucida Grande"/>
          <w:color w:val="000000"/>
        </w:rPr>
        <w:t>.</w:t>
      </w:r>
    </w:ins>
    <w:r w:rsidR="00E70C69">
      <w:rPr>
        <w:rFonts w:ascii="Lucida Grande" w:hAnsi="Lucida Grande"/>
        <w:color w:val="000000"/>
      </w:rPr>
      <w:t>13</w:t>
    </w:r>
    <w:ins w:id="572" w:author="Office 2004 Test Drive User" w:date="2013-08-09T10:14:00Z">
      <w:r w:rsidR="00FF71AE">
        <w:rPr>
          <w:rFonts w:ascii="Lucida Grande" w:hAnsi="Lucida Grande"/>
          <w:color w:val="000000"/>
        </w:rPr>
        <w:t>.5</w:t>
      </w:r>
    </w:ins>
    <w:del w:id="573" w:author="Office 2004 Test Drive User" w:date="2013-08-09T10:14:00Z">
      <w:r w:rsidR="0010522D" w:rsidDel="00FF71AE">
        <w:rPr>
          <w:rFonts w:ascii="Lucida Grande" w:hAnsi="Lucida Grande"/>
          <w:color w:val="000000"/>
        </w:rPr>
        <w:delText>/23</w:delText>
      </w:r>
    </w:del>
  </w:p>
  <w:p w14:paraId="699D74FA" w14:textId="1E6CA9C4" w:rsidR="004A0B59" w:rsidRDefault="004A0B59" w:rsidP="00ED0CDB">
    <w:pPr>
      <w:pStyle w:val="Header"/>
      <w:tabs>
        <w:tab w:val="left" w:pos="4006"/>
        <w:tab w:val="right" w:pos="9354"/>
      </w:tabs>
      <w:jc w:val="right"/>
    </w:pPr>
    <w:r>
      <w:t>Formerly VTS36/7</w:t>
    </w:r>
  </w:p>
  <w:p w14:paraId="137602C6" w14:textId="49B97535" w:rsidR="004A0B59" w:rsidRPr="001C2BDD" w:rsidRDefault="004A0B59" w:rsidP="00ED0CDB">
    <w:pPr>
      <w:pStyle w:val="Header"/>
      <w:tabs>
        <w:tab w:val="left" w:pos="4006"/>
        <w:tab w:val="right" w:pos="9354"/>
      </w:tabs>
      <w:jc w:val="right"/>
      <w:rPr>
        <w:lang w:val="ru-RU"/>
      </w:rPr>
    </w:pPr>
    <w:r>
      <w:t>Formerly VTS35/WG1/WP1a</w:t>
    </w:r>
  </w:p>
  <w:p w14:paraId="315511C4" w14:textId="77777777" w:rsidR="004A0B59" w:rsidRDefault="004A0B5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C002BBB2"/>
    <w:lvl w:ilvl="0">
      <w:start w:val="1"/>
      <w:numFmt w:val="bullet"/>
      <w:lvlText w:val=""/>
      <w:lvlJc w:val="left"/>
      <w:pPr>
        <w:tabs>
          <w:tab w:val="num" w:pos="360"/>
        </w:tabs>
        <w:ind w:left="360" w:hanging="360"/>
      </w:pPr>
      <w:rPr>
        <w:rFonts w:ascii="Symbol" w:hAnsi="Symbol" w:hint="default"/>
      </w:rPr>
    </w:lvl>
  </w:abstractNum>
  <w:abstractNum w:abstractNumId="1">
    <w:nsid w:val="FFFFFFFB"/>
    <w:multiLevelType w:val="multilevel"/>
    <w:tmpl w:val="A4E2EC9C"/>
    <w:lvl w:ilvl="0">
      <w:start w:val="5"/>
      <w:numFmt w:val="decimal"/>
      <w:pStyle w:val="ChapterHeading"/>
      <w:lvlText w:val="Chapter %1"/>
      <w:lvlJc w:val="left"/>
      <w:pPr>
        <w:tabs>
          <w:tab w:val="num" w:pos="0"/>
        </w:tabs>
      </w:pPr>
      <w:rPr>
        <w:rFonts w:ascii="Arial" w:hAnsi="Arial" w:cs="Times New Roman" w:hint="default"/>
      </w:rPr>
    </w:lvl>
    <w:lvl w:ilvl="1">
      <w:start w:val="1"/>
      <w:numFmt w:val="decimal"/>
      <w:pStyle w:val="Heading2"/>
      <w:lvlText w:val="%1.%2"/>
      <w:lvlJc w:val="left"/>
      <w:pPr>
        <w:tabs>
          <w:tab w:val="num" w:pos="810"/>
        </w:tabs>
        <w:ind w:left="810"/>
      </w:pPr>
      <w:rPr>
        <w:rFonts w:cs="Times New Roman" w:hint="default"/>
      </w:rPr>
    </w:lvl>
    <w:lvl w:ilvl="2">
      <w:start w:val="1"/>
      <w:numFmt w:val="decimal"/>
      <w:pStyle w:val="Heading3"/>
      <w:lvlText w:val="%1.%2.%3"/>
      <w:lvlJc w:val="left"/>
      <w:pPr>
        <w:tabs>
          <w:tab w:val="num" w:pos="0"/>
        </w:tabs>
      </w:pPr>
      <w:rPr>
        <w:rFonts w:cs="Times New Roman" w:hint="default"/>
      </w:rPr>
    </w:lvl>
    <w:lvl w:ilvl="3">
      <w:start w:val="1"/>
      <w:numFmt w:val="decimal"/>
      <w:pStyle w:val="Heading4"/>
      <w:lvlText w:val="%1.%2.%3.%4"/>
      <w:lvlJc w:val="left"/>
      <w:pPr>
        <w:tabs>
          <w:tab w:val="num" w:pos="0"/>
        </w:tabs>
      </w:pPr>
      <w:rPr>
        <w:rFonts w:cs="Times New Roman" w:hint="default"/>
      </w:rPr>
    </w:lvl>
    <w:lvl w:ilvl="4">
      <w:start w:val="1"/>
      <w:numFmt w:val="decimal"/>
      <w:pStyle w:val="Heading5"/>
      <w:lvlText w:val="%1.%2.%3.%4.%5"/>
      <w:lvlJc w:val="left"/>
      <w:pPr>
        <w:tabs>
          <w:tab w:val="num" w:pos="0"/>
        </w:tabs>
      </w:pPr>
      <w:rPr>
        <w:rFonts w:cs="Times New Roman" w:hint="default"/>
      </w:rPr>
    </w:lvl>
    <w:lvl w:ilvl="5">
      <w:start w:val="1"/>
      <w:numFmt w:val="decimal"/>
      <w:pStyle w:val="Heading6"/>
      <w:lvlText w:val="%1.%2.%3.%4.%5.%6"/>
      <w:lvlJc w:val="left"/>
      <w:pPr>
        <w:tabs>
          <w:tab w:val="num" w:pos="0"/>
        </w:tabs>
      </w:pPr>
      <w:rPr>
        <w:rFonts w:cs="Times New Roman" w:hint="default"/>
      </w:rPr>
    </w:lvl>
    <w:lvl w:ilvl="6">
      <w:start w:val="1"/>
      <w:numFmt w:val="decimal"/>
      <w:pStyle w:val="Heading7"/>
      <w:lvlText w:val="%1.%2.%3.%4.%5.%6.%7"/>
      <w:lvlJc w:val="left"/>
      <w:pPr>
        <w:tabs>
          <w:tab w:val="num" w:pos="0"/>
        </w:tabs>
      </w:pPr>
      <w:rPr>
        <w:rFonts w:cs="Times New Roman" w:hint="default"/>
      </w:rPr>
    </w:lvl>
    <w:lvl w:ilvl="7">
      <w:start w:val="1"/>
      <w:numFmt w:val="decimal"/>
      <w:pStyle w:val="Heading8"/>
      <w:lvlText w:val="%1.%2.%3.%4.%5.%6.%7.%8"/>
      <w:lvlJc w:val="left"/>
      <w:pPr>
        <w:tabs>
          <w:tab w:val="num" w:pos="0"/>
        </w:tabs>
      </w:pPr>
      <w:rPr>
        <w:rFonts w:cs="Times New Roman" w:hint="default"/>
      </w:rPr>
    </w:lvl>
    <w:lvl w:ilvl="8">
      <w:start w:val="1"/>
      <w:numFmt w:val="decimal"/>
      <w:pStyle w:val="Heading9"/>
      <w:lvlText w:val="%1.%2.%3.%4.%5.%6.%7.%8.%9"/>
      <w:lvlJc w:val="left"/>
      <w:pPr>
        <w:tabs>
          <w:tab w:val="num" w:pos="0"/>
        </w:tabs>
      </w:pPr>
      <w:rPr>
        <w:rFonts w:cs="Times New Roman" w:hint="default"/>
      </w:rPr>
    </w:lvl>
  </w:abstractNum>
  <w:abstractNum w:abstractNumId="2">
    <w:nsid w:val="0B254CC3"/>
    <w:multiLevelType w:val="hybridMultilevel"/>
    <w:tmpl w:val="42FADC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9D92F18"/>
    <w:multiLevelType w:val="singleLevel"/>
    <w:tmpl w:val="F8488E3C"/>
    <w:lvl w:ilvl="0">
      <w:start w:val="1"/>
      <w:numFmt w:val="bullet"/>
      <w:lvlText w:val=""/>
      <w:lvlJc w:val="left"/>
      <w:pPr>
        <w:tabs>
          <w:tab w:val="num" w:pos="567"/>
        </w:tabs>
        <w:ind w:left="567" w:hanging="567"/>
      </w:pPr>
      <w:rPr>
        <w:rFonts w:ascii="Symbol" w:hAnsi="Symbol" w:hint="default"/>
        <w:sz w:val="18"/>
      </w:rPr>
    </w:lvl>
  </w:abstractNum>
  <w:abstractNum w:abstractNumId="4">
    <w:nsid w:val="4BC63137"/>
    <w:multiLevelType w:val="multilevel"/>
    <w:tmpl w:val="67DE0D30"/>
    <w:lvl w:ilvl="0">
      <w:start w:val="1"/>
      <w:numFmt w:val="bullet"/>
      <w:pStyle w:val="Bullet1"/>
      <w:lvlText w:val=""/>
      <w:lvlJc w:val="left"/>
      <w:pPr>
        <w:tabs>
          <w:tab w:val="num" w:pos="1134"/>
        </w:tabs>
        <w:ind w:left="1134" w:hanging="567"/>
      </w:pPr>
      <w:rPr>
        <w:rFonts w:ascii="Symbol" w:hAnsi="Symbol" w:hint="default"/>
      </w:rPr>
    </w:lvl>
    <w:lvl w:ilvl="1">
      <w:start w:val="1"/>
      <w:numFmt w:val="bullet"/>
      <w:lvlText w:val="-"/>
      <w:lvlJc w:val="left"/>
      <w:pPr>
        <w:tabs>
          <w:tab w:val="num" w:pos="1701"/>
        </w:tabs>
        <w:ind w:left="1701" w:hanging="567"/>
      </w:pPr>
      <w:rPr>
        <w:rFonts w:ascii="Arial" w:hAnsi="Arial" w:hint="default"/>
      </w:rPr>
    </w:lvl>
    <w:lvl w:ilvl="2">
      <w:start w:val="1"/>
      <w:numFmt w:val="bullet"/>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4F330D5B"/>
    <w:multiLevelType w:val="multilevel"/>
    <w:tmpl w:val="6FB01D66"/>
    <w:lvl w:ilvl="0">
      <w:start w:val="10"/>
      <w:numFmt w:val="decimal"/>
      <w:lvlText w:val="CHAPTER %1"/>
      <w:lvlJc w:val="left"/>
      <w:pPr>
        <w:tabs>
          <w:tab w:val="num" w:pos="2268"/>
        </w:tabs>
        <w:ind w:left="2268" w:hanging="2268"/>
      </w:pPr>
      <w:rPr>
        <w:rFonts w:ascii="Arial Bold" w:hAnsi="Arial Bold" w:cs="Times New Roman" w:hint="default"/>
        <w:b/>
        <w:bCs/>
        <w:i w:val="0"/>
        <w:iCs w:val="0"/>
        <w:sz w:val="24"/>
        <w:szCs w:val="24"/>
      </w:rPr>
    </w:lvl>
    <w:lvl w:ilvl="1">
      <w:start w:val="1"/>
      <w:numFmt w:val="decimalZero"/>
      <w:lvlText w:val="%1%2"/>
      <w:lvlJc w:val="left"/>
      <w:pPr>
        <w:tabs>
          <w:tab w:val="num" w:pos="851"/>
        </w:tabs>
        <w:ind w:left="851" w:hanging="851"/>
      </w:pPr>
      <w:rPr>
        <w:rFonts w:ascii="Arial Bold" w:hAnsi="Arial Bold" w:cs="Times New Roman" w:hint="default"/>
        <w:b/>
        <w:bCs/>
        <w:i w:val="0"/>
        <w:iCs w:val="0"/>
        <w:sz w:val="22"/>
        <w:szCs w:val="22"/>
      </w:rPr>
    </w:lvl>
    <w:lvl w:ilvl="2">
      <w:start w:val="1"/>
      <w:numFmt w:val="decimal"/>
      <w:lvlText w:val="%1%2.%3"/>
      <w:lvlJc w:val="left"/>
      <w:pPr>
        <w:tabs>
          <w:tab w:val="num" w:pos="1134"/>
        </w:tabs>
        <w:ind w:left="1134" w:hanging="1134"/>
      </w:pPr>
      <w:rPr>
        <w:rFonts w:ascii="Arial" w:hAnsi="Arial" w:cs="Times New Roman" w:hint="default"/>
        <w:b w:val="0"/>
        <w:bCs w:val="0"/>
        <w:i w:val="0"/>
        <w:iCs w:val="0"/>
        <w:sz w:val="22"/>
        <w:szCs w:val="22"/>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
    <w:nsid w:val="4F3B3F3A"/>
    <w:multiLevelType w:val="hybridMultilevel"/>
    <w:tmpl w:val="A31E42A2"/>
    <w:lvl w:ilvl="0" w:tplc="08090001">
      <w:start w:val="1"/>
      <w:numFmt w:val="bullet"/>
      <w:lvlText w:val=""/>
      <w:lvlJc w:val="left"/>
      <w:pPr>
        <w:ind w:left="784" w:hanging="360"/>
      </w:pPr>
      <w:rPr>
        <w:rFonts w:ascii="Symbol" w:hAnsi="Symbol" w:hint="default"/>
      </w:rPr>
    </w:lvl>
    <w:lvl w:ilvl="1" w:tplc="08090003" w:tentative="1">
      <w:start w:val="1"/>
      <w:numFmt w:val="bullet"/>
      <w:lvlText w:val="o"/>
      <w:lvlJc w:val="left"/>
      <w:pPr>
        <w:ind w:left="1504" w:hanging="360"/>
      </w:pPr>
      <w:rPr>
        <w:rFonts w:ascii="Courier New" w:hAnsi="Courier New" w:hint="default"/>
      </w:rPr>
    </w:lvl>
    <w:lvl w:ilvl="2" w:tplc="08090005" w:tentative="1">
      <w:start w:val="1"/>
      <w:numFmt w:val="bullet"/>
      <w:lvlText w:val=""/>
      <w:lvlJc w:val="left"/>
      <w:pPr>
        <w:ind w:left="2224" w:hanging="360"/>
      </w:pPr>
      <w:rPr>
        <w:rFonts w:ascii="Wingdings" w:hAnsi="Wingdings" w:hint="default"/>
      </w:rPr>
    </w:lvl>
    <w:lvl w:ilvl="3" w:tplc="08090001" w:tentative="1">
      <w:start w:val="1"/>
      <w:numFmt w:val="bullet"/>
      <w:lvlText w:val=""/>
      <w:lvlJc w:val="left"/>
      <w:pPr>
        <w:ind w:left="2944" w:hanging="360"/>
      </w:pPr>
      <w:rPr>
        <w:rFonts w:ascii="Symbol" w:hAnsi="Symbol" w:hint="default"/>
      </w:rPr>
    </w:lvl>
    <w:lvl w:ilvl="4" w:tplc="08090003" w:tentative="1">
      <w:start w:val="1"/>
      <w:numFmt w:val="bullet"/>
      <w:lvlText w:val="o"/>
      <w:lvlJc w:val="left"/>
      <w:pPr>
        <w:ind w:left="3664" w:hanging="360"/>
      </w:pPr>
      <w:rPr>
        <w:rFonts w:ascii="Courier New" w:hAnsi="Courier New" w:hint="default"/>
      </w:rPr>
    </w:lvl>
    <w:lvl w:ilvl="5" w:tplc="08090005" w:tentative="1">
      <w:start w:val="1"/>
      <w:numFmt w:val="bullet"/>
      <w:lvlText w:val=""/>
      <w:lvlJc w:val="left"/>
      <w:pPr>
        <w:ind w:left="4384" w:hanging="360"/>
      </w:pPr>
      <w:rPr>
        <w:rFonts w:ascii="Wingdings" w:hAnsi="Wingdings" w:hint="default"/>
      </w:rPr>
    </w:lvl>
    <w:lvl w:ilvl="6" w:tplc="08090001" w:tentative="1">
      <w:start w:val="1"/>
      <w:numFmt w:val="bullet"/>
      <w:lvlText w:val=""/>
      <w:lvlJc w:val="left"/>
      <w:pPr>
        <w:ind w:left="5104" w:hanging="360"/>
      </w:pPr>
      <w:rPr>
        <w:rFonts w:ascii="Symbol" w:hAnsi="Symbol" w:hint="default"/>
      </w:rPr>
    </w:lvl>
    <w:lvl w:ilvl="7" w:tplc="08090003" w:tentative="1">
      <w:start w:val="1"/>
      <w:numFmt w:val="bullet"/>
      <w:lvlText w:val="o"/>
      <w:lvlJc w:val="left"/>
      <w:pPr>
        <w:ind w:left="5824" w:hanging="360"/>
      </w:pPr>
      <w:rPr>
        <w:rFonts w:ascii="Courier New" w:hAnsi="Courier New" w:hint="default"/>
      </w:rPr>
    </w:lvl>
    <w:lvl w:ilvl="8" w:tplc="08090005" w:tentative="1">
      <w:start w:val="1"/>
      <w:numFmt w:val="bullet"/>
      <w:lvlText w:val=""/>
      <w:lvlJc w:val="left"/>
      <w:pPr>
        <w:ind w:left="6544" w:hanging="360"/>
      </w:pPr>
      <w:rPr>
        <w:rFonts w:ascii="Wingdings" w:hAnsi="Wingdings" w:hint="default"/>
      </w:rPr>
    </w:lvl>
  </w:abstractNum>
  <w:abstractNum w:abstractNumId="7">
    <w:nsid w:val="567E68CF"/>
    <w:multiLevelType w:val="multilevel"/>
    <w:tmpl w:val="182A4E3A"/>
    <w:lvl w:ilvl="0">
      <w:start w:val="1"/>
      <w:numFmt w:val="decimal"/>
      <w:pStyle w:val="VTSHeading1"/>
      <w:lvlText w:val="CHAPTER %1."/>
      <w:lvlJc w:val="left"/>
      <w:pPr>
        <w:tabs>
          <w:tab w:val="num" w:pos="2268"/>
        </w:tabs>
        <w:ind w:left="2268" w:hanging="2268"/>
      </w:pPr>
      <w:rPr>
        <w:rFonts w:ascii="Arial Bold" w:hAnsi="Arial Bold" w:cs="Times New Roman" w:hint="default"/>
        <w:b/>
        <w:bCs/>
        <w:i w:val="0"/>
        <w:iCs w:val="0"/>
        <w:caps w:val="0"/>
        <w:smallCaps w:val="0"/>
        <w:strike w:val="0"/>
        <w:dstrike w:val="0"/>
        <w:vanish w:val="0"/>
        <w:spacing w:val="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Zero"/>
      <w:pStyle w:val="VTSHeading2"/>
      <w:lvlText w:val="0%1%2"/>
      <w:lvlJc w:val="left"/>
      <w:pPr>
        <w:tabs>
          <w:tab w:val="num" w:pos="851"/>
        </w:tabs>
        <w:ind w:left="851" w:hanging="851"/>
      </w:pPr>
      <w:rPr>
        <w:rFonts w:ascii="Arial Bold" w:hAnsi="Arial Bold" w:cs="Times New Roman" w:hint="default"/>
        <w:b/>
        <w:bCs/>
        <w:i w:val="0"/>
        <w:iCs w:val="0"/>
        <w:strike w:val="0"/>
        <w:sz w:val="22"/>
        <w:szCs w:val="22"/>
      </w:rPr>
    </w:lvl>
    <w:lvl w:ilvl="2">
      <w:start w:val="1"/>
      <w:numFmt w:val="decimal"/>
      <w:pStyle w:val="VTSHeading3"/>
      <w:lvlText w:val="0%1%2.%3"/>
      <w:lvlJc w:val="left"/>
      <w:pPr>
        <w:tabs>
          <w:tab w:val="num" w:pos="1134"/>
        </w:tabs>
        <w:ind w:left="1134" w:hanging="1134"/>
      </w:pPr>
      <w:rPr>
        <w:rFonts w:ascii="Arial" w:hAnsi="Arial" w:cs="Times New Roman" w:hint="default"/>
        <w:b w:val="0"/>
        <w:bCs w:val="0"/>
        <w:i w:val="0"/>
        <w:iCs w:val="0"/>
        <w:sz w:val="22"/>
        <w:szCs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nsid w:val="5EC901DF"/>
    <w:multiLevelType w:val="singleLevel"/>
    <w:tmpl w:val="45E610E0"/>
    <w:lvl w:ilvl="0">
      <w:start w:val="1"/>
      <w:numFmt w:val="bullet"/>
      <w:pStyle w:val="ListBullet"/>
      <w:lvlText w:val=""/>
      <w:lvlJc w:val="left"/>
      <w:pPr>
        <w:tabs>
          <w:tab w:val="num" w:pos="360"/>
        </w:tabs>
        <w:ind w:left="360" w:hanging="360"/>
      </w:pPr>
      <w:rPr>
        <w:rFonts w:ascii="Symbol" w:hAnsi="Symbol" w:hint="default"/>
      </w:rPr>
    </w:lvl>
  </w:abstractNum>
  <w:abstractNum w:abstractNumId="9">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10">
    <w:nsid w:val="6E614600"/>
    <w:multiLevelType w:val="multilevel"/>
    <w:tmpl w:val="65060F44"/>
    <w:lvl w:ilvl="0">
      <w:start w:val="1"/>
      <w:numFmt w:val="decimal"/>
      <w:pStyle w:val="Bullet10"/>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num w:numId="1">
    <w:abstractNumId w:val="0"/>
  </w:num>
  <w:num w:numId="2">
    <w:abstractNumId w:val="0"/>
  </w:num>
  <w:num w:numId="3">
    <w:abstractNumId w:val="0"/>
  </w:num>
  <w:num w:numId="4">
    <w:abstractNumId w:val="0"/>
  </w:num>
  <w:num w:numId="5">
    <w:abstractNumId w:val="1"/>
  </w:num>
  <w:num w:numId="6">
    <w:abstractNumId w:val="8"/>
  </w:num>
  <w:num w:numId="7">
    <w:abstractNumId w:val="2"/>
  </w:num>
  <w:num w:numId="8">
    <w:abstractNumId w:val="3"/>
  </w:num>
  <w:num w:numId="9">
    <w:abstractNumId w:val="10"/>
  </w:num>
  <w:num w:numId="10">
    <w:abstractNumId w:val="4"/>
  </w:num>
  <w:num w:numId="11">
    <w:abstractNumId w:val="7"/>
  </w:num>
  <w:num w:numId="12">
    <w:abstractNumId w:val="9"/>
  </w:num>
  <w:num w:numId="13">
    <w:abstractNumId w:val="5"/>
  </w:num>
  <w:num w:numId="14">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4DA"/>
    <w:rsid w:val="00016469"/>
    <w:rsid w:val="00026321"/>
    <w:rsid w:val="0005469F"/>
    <w:rsid w:val="00055B41"/>
    <w:rsid w:val="00091833"/>
    <w:rsid w:val="000A2A63"/>
    <w:rsid w:val="000E1E42"/>
    <w:rsid w:val="000E71FC"/>
    <w:rsid w:val="0010522D"/>
    <w:rsid w:val="00134096"/>
    <w:rsid w:val="00157BBC"/>
    <w:rsid w:val="0018105D"/>
    <w:rsid w:val="001A001C"/>
    <w:rsid w:val="001C2BDD"/>
    <w:rsid w:val="002D7FD2"/>
    <w:rsid w:val="00313A00"/>
    <w:rsid w:val="00332C78"/>
    <w:rsid w:val="003507B6"/>
    <w:rsid w:val="00391FA2"/>
    <w:rsid w:val="003A20C2"/>
    <w:rsid w:val="00404222"/>
    <w:rsid w:val="00414408"/>
    <w:rsid w:val="00421EF2"/>
    <w:rsid w:val="004A0B59"/>
    <w:rsid w:val="00562E74"/>
    <w:rsid w:val="005B24FC"/>
    <w:rsid w:val="005B7A29"/>
    <w:rsid w:val="005D5C27"/>
    <w:rsid w:val="005E0499"/>
    <w:rsid w:val="00615A99"/>
    <w:rsid w:val="00650955"/>
    <w:rsid w:val="006875B9"/>
    <w:rsid w:val="006F13A1"/>
    <w:rsid w:val="0071603E"/>
    <w:rsid w:val="00742D14"/>
    <w:rsid w:val="007465E5"/>
    <w:rsid w:val="007867C7"/>
    <w:rsid w:val="007B6EB5"/>
    <w:rsid w:val="00800E26"/>
    <w:rsid w:val="008342F5"/>
    <w:rsid w:val="008822B3"/>
    <w:rsid w:val="00921F05"/>
    <w:rsid w:val="00925E6A"/>
    <w:rsid w:val="00957B84"/>
    <w:rsid w:val="00961AD7"/>
    <w:rsid w:val="009A237E"/>
    <w:rsid w:val="009E04DA"/>
    <w:rsid w:val="00A37CEA"/>
    <w:rsid w:val="00A47BFA"/>
    <w:rsid w:val="00A51641"/>
    <w:rsid w:val="00B12564"/>
    <w:rsid w:val="00CE1272"/>
    <w:rsid w:val="00D727DA"/>
    <w:rsid w:val="00D73B4F"/>
    <w:rsid w:val="00DC2714"/>
    <w:rsid w:val="00E70C69"/>
    <w:rsid w:val="00E84FB9"/>
    <w:rsid w:val="00EB2C8D"/>
    <w:rsid w:val="00ED0CDB"/>
    <w:rsid w:val="00F847A1"/>
    <w:rsid w:val="00FA3406"/>
    <w:rsid w:val="00FC7B0E"/>
    <w:rsid w:val="00FF71A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7"/>
    <o:shapelayout v:ext="edit">
      <o:idmap v:ext="edit" data="1"/>
      <o:rules v:ext="edit">
        <o:r id="V:Rule2" type="connector" idref="#AutoShape 633"/>
        <o:r id="V:Rule4" type="connector" idref="#AutoShape 633"/>
      </o:rules>
    </o:shapelayout>
  </w:shapeDefaults>
  <w:decimalSymbol w:val="."/>
  <w:listSeparator w:val=","/>
  <w14:docId w14:val="223A9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1"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055B41"/>
    <w:pPr>
      <w:spacing w:after="200" w:line="276" w:lineRule="auto"/>
    </w:pPr>
    <w:rPr>
      <w:lang w:val="en-GB" w:eastAsia="en-US"/>
    </w:rPr>
  </w:style>
  <w:style w:type="paragraph" w:styleId="Heading1">
    <w:name w:val="heading 1"/>
    <w:basedOn w:val="Normal"/>
    <w:next w:val="Normal"/>
    <w:link w:val="Heading1Char"/>
    <w:uiPriority w:val="99"/>
    <w:qFormat/>
    <w:rsid w:val="009E04DA"/>
    <w:pPr>
      <w:keepNext/>
      <w:keepLines/>
      <w:spacing w:before="480" w:after="0"/>
      <w:outlineLvl w:val="0"/>
    </w:pPr>
    <w:rPr>
      <w:rFonts w:ascii="Cambria" w:eastAsia="MS ????" w:hAnsi="Cambria"/>
      <w:b/>
      <w:bCs/>
      <w:color w:val="365F91"/>
      <w:sz w:val="28"/>
      <w:szCs w:val="28"/>
    </w:rPr>
  </w:style>
  <w:style w:type="paragraph" w:styleId="Heading2">
    <w:name w:val="heading 2"/>
    <w:basedOn w:val="Heading1"/>
    <w:next w:val="PARAGRAPH"/>
    <w:link w:val="Heading2Char"/>
    <w:uiPriority w:val="99"/>
    <w:qFormat/>
    <w:rsid w:val="009E04DA"/>
    <w:pPr>
      <w:numPr>
        <w:ilvl w:val="1"/>
        <w:numId w:val="5"/>
      </w:numPr>
      <w:tabs>
        <w:tab w:val="left" w:pos="630"/>
        <w:tab w:val="left" w:pos="2304"/>
        <w:tab w:val="right" w:leader="dot" w:pos="8647"/>
        <w:tab w:val="right" w:leader="dot" w:pos="8789"/>
      </w:tabs>
      <w:suppressAutoHyphens/>
      <w:spacing w:before="240" w:after="120" w:line="240" w:lineRule="auto"/>
      <w:ind w:right="374"/>
      <w:outlineLvl w:val="1"/>
    </w:pPr>
    <w:rPr>
      <w:rFonts w:ascii="Arial" w:eastAsia="Times New Roman" w:hAnsi="Arial" w:cs="Arial"/>
      <w:color w:val="auto"/>
      <w:spacing w:val="8"/>
      <w:sz w:val="24"/>
      <w:szCs w:val="32"/>
      <w:lang w:eastAsia="zh-CN"/>
    </w:rPr>
  </w:style>
  <w:style w:type="paragraph" w:styleId="Heading3">
    <w:name w:val="heading 3"/>
    <w:basedOn w:val="Heading2"/>
    <w:next w:val="PARAGRAPH"/>
    <w:link w:val="Heading3Char"/>
    <w:uiPriority w:val="99"/>
    <w:qFormat/>
    <w:rsid w:val="009E04DA"/>
    <w:pPr>
      <w:numPr>
        <w:ilvl w:val="2"/>
      </w:numPr>
      <w:tabs>
        <w:tab w:val="clear" w:pos="630"/>
        <w:tab w:val="clear" w:pos="2304"/>
        <w:tab w:val="clear" w:pos="8647"/>
        <w:tab w:val="clear" w:pos="8789"/>
        <w:tab w:val="left" w:pos="900"/>
      </w:tabs>
      <w:spacing w:after="60"/>
      <w:ind w:left="0" w:right="0" w:hanging="360"/>
      <w:outlineLvl w:val="2"/>
    </w:pPr>
    <w:rPr>
      <w:szCs w:val="28"/>
    </w:rPr>
  </w:style>
  <w:style w:type="paragraph" w:styleId="Heading4">
    <w:name w:val="heading 4"/>
    <w:basedOn w:val="Heading3"/>
    <w:next w:val="PARAGRAPH"/>
    <w:link w:val="Heading4Char"/>
    <w:uiPriority w:val="99"/>
    <w:qFormat/>
    <w:rsid w:val="009E04DA"/>
    <w:pPr>
      <w:numPr>
        <w:ilvl w:val="3"/>
      </w:numPr>
      <w:tabs>
        <w:tab w:val="clear" w:pos="900"/>
      </w:tabs>
      <w:spacing w:after="80"/>
      <w:ind w:left="360"/>
      <w:outlineLvl w:val="3"/>
    </w:pPr>
    <w:rPr>
      <w:szCs w:val="24"/>
      <w:u w:val="single"/>
    </w:rPr>
  </w:style>
  <w:style w:type="paragraph" w:styleId="Heading5">
    <w:name w:val="heading 5"/>
    <w:basedOn w:val="Heading4"/>
    <w:next w:val="PARAGRAPH"/>
    <w:link w:val="Heading5Char"/>
    <w:uiPriority w:val="99"/>
    <w:qFormat/>
    <w:rsid w:val="009E04DA"/>
    <w:pPr>
      <w:numPr>
        <w:ilvl w:val="4"/>
      </w:numPr>
      <w:outlineLvl w:val="4"/>
    </w:pPr>
    <w:rPr>
      <w:i/>
      <w:u w:val="none"/>
    </w:rPr>
  </w:style>
  <w:style w:type="paragraph" w:styleId="Heading6">
    <w:name w:val="heading 6"/>
    <w:basedOn w:val="Heading5"/>
    <w:next w:val="PARAGRAPH"/>
    <w:link w:val="Heading6Char"/>
    <w:uiPriority w:val="99"/>
    <w:qFormat/>
    <w:rsid w:val="009E04DA"/>
    <w:pPr>
      <w:numPr>
        <w:ilvl w:val="5"/>
      </w:numPr>
      <w:outlineLvl w:val="5"/>
    </w:pPr>
  </w:style>
  <w:style w:type="paragraph" w:styleId="Heading7">
    <w:name w:val="heading 7"/>
    <w:basedOn w:val="Heading6"/>
    <w:next w:val="PARAGRAPH"/>
    <w:link w:val="Heading7Char"/>
    <w:uiPriority w:val="99"/>
    <w:qFormat/>
    <w:rsid w:val="009E04DA"/>
    <w:pPr>
      <w:numPr>
        <w:ilvl w:val="6"/>
      </w:numPr>
      <w:outlineLvl w:val="6"/>
    </w:pPr>
  </w:style>
  <w:style w:type="paragraph" w:styleId="Heading8">
    <w:name w:val="heading 8"/>
    <w:basedOn w:val="Heading7"/>
    <w:next w:val="PARAGRAPH"/>
    <w:link w:val="Heading8Char"/>
    <w:uiPriority w:val="99"/>
    <w:qFormat/>
    <w:rsid w:val="009E04DA"/>
    <w:pPr>
      <w:numPr>
        <w:ilvl w:val="7"/>
      </w:numPr>
      <w:outlineLvl w:val="7"/>
    </w:pPr>
  </w:style>
  <w:style w:type="paragraph" w:styleId="Heading9">
    <w:name w:val="heading 9"/>
    <w:basedOn w:val="Heading8"/>
    <w:next w:val="PARAGRAPH"/>
    <w:link w:val="Heading9Char"/>
    <w:uiPriority w:val="99"/>
    <w:qFormat/>
    <w:rsid w:val="009E04DA"/>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E04DA"/>
    <w:rPr>
      <w:rFonts w:ascii="Cambria" w:eastAsia="MS ????" w:hAnsi="Cambria" w:cs="Times New Roman"/>
      <w:b/>
      <w:bCs/>
      <w:color w:val="365F91"/>
      <w:sz w:val="28"/>
      <w:szCs w:val="28"/>
    </w:rPr>
  </w:style>
  <w:style w:type="character" w:customStyle="1" w:styleId="Heading2Char">
    <w:name w:val="Heading 2 Char"/>
    <w:basedOn w:val="DefaultParagraphFont"/>
    <w:link w:val="Heading2"/>
    <w:uiPriority w:val="99"/>
    <w:locked/>
    <w:rsid w:val="009E04DA"/>
    <w:rPr>
      <w:rFonts w:ascii="Arial" w:eastAsia="Times New Roman" w:hAnsi="Arial" w:cs="Arial"/>
      <w:b/>
      <w:bCs/>
      <w:spacing w:val="8"/>
      <w:sz w:val="24"/>
      <w:szCs w:val="32"/>
      <w:lang w:val="en-GB" w:eastAsia="zh-CN"/>
    </w:rPr>
  </w:style>
  <w:style w:type="character" w:customStyle="1" w:styleId="Heading3Char">
    <w:name w:val="Heading 3 Char"/>
    <w:basedOn w:val="DefaultParagraphFont"/>
    <w:link w:val="Heading3"/>
    <w:uiPriority w:val="99"/>
    <w:locked/>
    <w:rsid w:val="009E04DA"/>
    <w:rPr>
      <w:rFonts w:ascii="Arial" w:eastAsia="Times New Roman" w:hAnsi="Arial" w:cs="Arial"/>
      <w:b/>
      <w:bCs/>
      <w:spacing w:val="8"/>
      <w:sz w:val="24"/>
      <w:szCs w:val="28"/>
      <w:lang w:val="en-GB" w:eastAsia="zh-CN"/>
    </w:rPr>
  </w:style>
  <w:style w:type="character" w:customStyle="1" w:styleId="Heading4Char">
    <w:name w:val="Heading 4 Char"/>
    <w:basedOn w:val="DefaultParagraphFont"/>
    <w:link w:val="Heading4"/>
    <w:uiPriority w:val="99"/>
    <w:locked/>
    <w:rsid w:val="009E04DA"/>
    <w:rPr>
      <w:rFonts w:ascii="Arial" w:eastAsia="Times New Roman" w:hAnsi="Arial" w:cs="Arial"/>
      <w:b/>
      <w:bCs/>
      <w:spacing w:val="8"/>
      <w:sz w:val="24"/>
      <w:szCs w:val="24"/>
      <w:u w:val="single"/>
      <w:lang w:val="en-GB" w:eastAsia="zh-CN"/>
    </w:rPr>
  </w:style>
  <w:style w:type="character" w:customStyle="1" w:styleId="Heading5Char">
    <w:name w:val="Heading 5 Char"/>
    <w:basedOn w:val="DefaultParagraphFont"/>
    <w:link w:val="Heading5"/>
    <w:uiPriority w:val="99"/>
    <w:locked/>
    <w:rsid w:val="009E04DA"/>
    <w:rPr>
      <w:rFonts w:ascii="Arial" w:eastAsia="Times New Roman" w:hAnsi="Arial" w:cs="Arial"/>
      <w:b/>
      <w:bCs/>
      <w:i/>
      <w:spacing w:val="8"/>
      <w:sz w:val="24"/>
      <w:szCs w:val="24"/>
      <w:lang w:val="en-GB" w:eastAsia="zh-CN"/>
    </w:rPr>
  </w:style>
  <w:style w:type="character" w:customStyle="1" w:styleId="Heading6Char">
    <w:name w:val="Heading 6 Char"/>
    <w:basedOn w:val="DefaultParagraphFont"/>
    <w:link w:val="Heading6"/>
    <w:uiPriority w:val="99"/>
    <w:locked/>
    <w:rsid w:val="009E04DA"/>
    <w:rPr>
      <w:rFonts w:ascii="Arial" w:eastAsia="Times New Roman" w:hAnsi="Arial" w:cs="Arial"/>
      <w:b/>
      <w:bCs/>
      <w:i/>
      <w:spacing w:val="8"/>
      <w:sz w:val="24"/>
      <w:szCs w:val="24"/>
      <w:lang w:val="en-GB" w:eastAsia="zh-CN"/>
    </w:rPr>
  </w:style>
  <w:style w:type="character" w:customStyle="1" w:styleId="Heading7Char">
    <w:name w:val="Heading 7 Char"/>
    <w:basedOn w:val="DefaultParagraphFont"/>
    <w:link w:val="Heading7"/>
    <w:uiPriority w:val="99"/>
    <w:locked/>
    <w:rsid w:val="009E04DA"/>
    <w:rPr>
      <w:rFonts w:ascii="Arial" w:eastAsia="Times New Roman" w:hAnsi="Arial" w:cs="Arial"/>
      <w:b/>
      <w:bCs/>
      <w:i/>
      <w:spacing w:val="8"/>
      <w:sz w:val="24"/>
      <w:szCs w:val="24"/>
      <w:lang w:val="en-GB" w:eastAsia="zh-CN"/>
    </w:rPr>
  </w:style>
  <w:style w:type="character" w:customStyle="1" w:styleId="Heading8Char">
    <w:name w:val="Heading 8 Char"/>
    <w:basedOn w:val="DefaultParagraphFont"/>
    <w:link w:val="Heading8"/>
    <w:uiPriority w:val="99"/>
    <w:locked/>
    <w:rsid w:val="009E04DA"/>
    <w:rPr>
      <w:rFonts w:ascii="Arial" w:eastAsia="Times New Roman" w:hAnsi="Arial" w:cs="Arial"/>
      <w:b/>
      <w:bCs/>
      <w:i/>
      <w:spacing w:val="8"/>
      <w:sz w:val="24"/>
      <w:szCs w:val="24"/>
      <w:lang w:val="en-GB" w:eastAsia="zh-CN"/>
    </w:rPr>
  </w:style>
  <w:style w:type="character" w:customStyle="1" w:styleId="Heading9Char">
    <w:name w:val="Heading 9 Char"/>
    <w:basedOn w:val="DefaultParagraphFont"/>
    <w:link w:val="Heading9"/>
    <w:uiPriority w:val="99"/>
    <w:locked/>
    <w:rsid w:val="009E04DA"/>
    <w:rPr>
      <w:rFonts w:ascii="Arial" w:eastAsia="Times New Roman" w:hAnsi="Arial" w:cs="Arial"/>
      <w:b/>
      <w:bCs/>
      <w:i/>
      <w:spacing w:val="8"/>
      <w:sz w:val="24"/>
      <w:szCs w:val="24"/>
      <w:lang w:val="en-GB" w:eastAsia="zh-CN"/>
    </w:rPr>
  </w:style>
  <w:style w:type="paragraph" w:customStyle="1" w:styleId="PARAGRAPH">
    <w:name w:val="PARAGRAPH"/>
    <w:uiPriority w:val="99"/>
    <w:rsid w:val="009E04DA"/>
    <w:pPr>
      <w:snapToGrid w:val="0"/>
      <w:spacing w:before="60" w:after="120"/>
      <w:jc w:val="both"/>
    </w:pPr>
    <w:rPr>
      <w:rFonts w:ascii="Times New Roman" w:eastAsia="Times New Roman" w:hAnsi="Times New Roman"/>
      <w:spacing w:val="8"/>
      <w:sz w:val="24"/>
      <w:szCs w:val="24"/>
      <w:lang w:val="en-GB" w:eastAsia="zh-CN"/>
    </w:rPr>
  </w:style>
  <w:style w:type="paragraph" w:styleId="ListBullet">
    <w:name w:val="List Bullet"/>
    <w:basedOn w:val="PARAGRAPH"/>
    <w:uiPriority w:val="99"/>
    <w:semiHidden/>
    <w:rsid w:val="009E04DA"/>
    <w:pPr>
      <w:numPr>
        <w:numId w:val="6"/>
      </w:numPr>
      <w:spacing w:before="0" w:after="100"/>
    </w:pPr>
  </w:style>
  <w:style w:type="paragraph" w:customStyle="1" w:styleId="ChapterHeading">
    <w:name w:val="Chapter Heading"/>
    <w:basedOn w:val="Heading1"/>
    <w:uiPriority w:val="99"/>
    <w:rsid w:val="009E04DA"/>
    <w:pPr>
      <w:numPr>
        <w:numId w:val="5"/>
      </w:numPr>
      <w:pBdr>
        <w:bottom w:val="single" w:sz="2" w:space="1" w:color="000000"/>
      </w:pBdr>
      <w:tabs>
        <w:tab w:val="left" w:pos="567"/>
        <w:tab w:val="left" w:pos="2304"/>
      </w:tabs>
      <w:suppressAutoHyphens/>
      <w:spacing w:before="240" w:after="120" w:line="240" w:lineRule="auto"/>
      <w:ind w:right="-1"/>
    </w:pPr>
    <w:rPr>
      <w:rFonts w:ascii="Arial" w:eastAsia="Times New Roman" w:hAnsi="Arial" w:cs="Arial"/>
      <w:color w:val="auto"/>
      <w:spacing w:val="8"/>
      <w:szCs w:val="22"/>
      <w:lang w:eastAsia="zh-CN"/>
    </w:rPr>
  </w:style>
  <w:style w:type="paragraph" w:customStyle="1" w:styleId="ReferenceNote">
    <w:name w:val="Reference Note"/>
    <w:basedOn w:val="Normal"/>
    <w:uiPriority w:val="99"/>
    <w:rsid w:val="009E04DA"/>
    <w:pPr>
      <w:keepLines/>
      <w:pBdr>
        <w:top w:val="single" w:sz="4" w:space="1" w:color="auto"/>
        <w:left w:val="single" w:sz="4" w:space="4" w:color="auto"/>
        <w:bottom w:val="single" w:sz="4" w:space="1" w:color="auto"/>
        <w:right w:val="single" w:sz="4" w:space="4" w:color="auto"/>
      </w:pBdr>
      <w:shd w:val="clear" w:color="auto" w:fill="E6E6E6"/>
      <w:tabs>
        <w:tab w:val="left" w:pos="567"/>
        <w:tab w:val="right" w:leader="dot" w:pos="8647"/>
        <w:tab w:val="right" w:leader="dot" w:pos="8789"/>
        <w:tab w:val="right" w:leader="dot" w:pos="8931"/>
      </w:tabs>
      <w:suppressAutoHyphens/>
      <w:spacing w:before="120" w:after="120" w:line="240" w:lineRule="auto"/>
      <w:ind w:right="198"/>
      <w:jc w:val="both"/>
    </w:pPr>
    <w:rPr>
      <w:rFonts w:ascii="Arial" w:eastAsia="Times New Roman" w:hAnsi="Arial" w:cs="Arial"/>
      <w:bCs/>
      <w:lang w:eastAsia="ar-SA"/>
    </w:rPr>
  </w:style>
  <w:style w:type="character" w:styleId="CommentReference">
    <w:name w:val="annotation reference"/>
    <w:basedOn w:val="DefaultParagraphFont"/>
    <w:uiPriority w:val="99"/>
    <w:semiHidden/>
    <w:rsid w:val="00FA3406"/>
    <w:rPr>
      <w:rFonts w:cs="Times New Roman"/>
      <w:sz w:val="16"/>
      <w:szCs w:val="16"/>
    </w:rPr>
  </w:style>
  <w:style w:type="paragraph" w:styleId="CommentText">
    <w:name w:val="annotation text"/>
    <w:basedOn w:val="Normal"/>
    <w:link w:val="CommentTextChar"/>
    <w:uiPriority w:val="99"/>
    <w:semiHidden/>
    <w:rsid w:val="00FA3406"/>
    <w:pPr>
      <w:spacing w:line="240" w:lineRule="auto"/>
    </w:pPr>
    <w:rPr>
      <w:sz w:val="20"/>
      <w:szCs w:val="20"/>
    </w:rPr>
  </w:style>
  <w:style w:type="character" w:customStyle="1" w:styleId="CommentTextChar">
    <w:name w:val="Comment Text Char"/>
    <w:basedOn w:val="DefaultParagraphFont"/>
    <w:link w:val="CommentText"/>
    <w:uiPriority w:val="99"/>
    <w:semiHidden/>
    <w:locked/>
    <w:rsid w:val="00FA3406"/>
    <w:rPr>
      <w:rFonts w:cs="Times New Roman"/>
      <w:sz w:val="20"/>
      <w:szCs w:val="20"/>
    </w:rPr>
  </w:style>
  <w:style w:type="paragraph" w:styleId="CommentSubject">
    <w:name w:val="annotation subject"/>
    <w:basedOn w:val="CommentText"/>
    <w:next w:val="CommentText"/>
    <w:link w:val="CommentSubjectChar"/>
    <w:uiPriority w:val="99"/>
    <w:semiHidden/>
    <w:rsid w:val="00FA3406"/>
    <w:rPr>
      <w:b/>
      <w:bCs/>
    </w:rPr>
  </w:style>
  <w:style w:type="character" w:customStyle="1" w:styleId="CommentSubjectChar">
    <w:name w:val="Comment Subject Char"/>
    <w:basedOn w:val="CommentTextChar"/>
    <w:link w:val="CommentSubject"/>
    <w:uiPriority w:val="99"/>
    <w:semiHidden/>
    <w:locked/>
    <w:rsid w:val="00FA3406"/>
    <w:rPr>
      <w:rFonts w:cs="Times New Roman"/>
      <w:b/>
      <w:bCs/>
      <w:sz w:val="20"/>
      <w:szCs w:val="20"/>
    </w:rPr>
  </w:style>
  <w:style w:type="paragraph" w:styleId="BalloonText">
    <w:name w:val="Balloon Text"/>
    <w:basedOn w:val="Normal"/>
    <w:link w:val="BalloonTextChar"/>
    <w:uiPriority w:val="99"/>
    <w:semiHidden/>
    <w:rsid w:val="00FA34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A3406"/>
    <w:rPr>
      <w:rFonts w:ascii="Tahoma" w:hAnsi="Tahoma" w:cs="Tahoma"/>
      <w:sz w:val="16"/>
      <w:szCs w:val="16"/>
    </w:rPr>
  </w:style>
  <w:style w:type="paragraph" w:customStyle="1" w:styleId="Bullet10">
    <w:name w:val="Bullet:1"/>
    <w:link w:val="Bullet1Char"/>
    <w:uiPriority w:val="99"/>
    <w:rsid w:val="00016469"/>
    <w:pPr>
      <w:numPr>
        <w:numId w:val="9"/>
      </w:numPr>
      <w:spacing w:before="100" w:line="280" w:lineRule="atLeast"/>
    </w:pPr>
    <w:rPr>
      <w:rFonts w:ascii="Times New Roman" w:eastAsia="Times New Roman" w:hAnsi="Times New Roman"/>
      <w:sz w:val="24"/>
      <w:szCs w:val="20"/>
      <w:lang w:val="en-GB" w:eastAsia="en-US"/>
    </w:rPr>
  </w:style>
  <w:style w:type="character" w:customStyle="1" w:styleId="Bullet1Char">
    <w:name w:val="Bullet:1 Char"/>
    <w:basedOn w:val="DefaultParagraphFont"/>
    <w:link w:val="Bullet10"/>
    <w:uiPriority w:val="99"/>
    <w:locked/>
    <w:rsid w:val="00016469"/>
    <w:rPr>
      <w:rFonts w:ascii="Times New Roman" w:eastAsia="Times New Roman" w:hAnsi="Times New Roman"/>
      <w:sz w:val="24"/>
      <w:szCs w:val="20"/>
      <w:lang w:val="en-GB" w:eastAsia="en-US"/>
    </w:rPr>
  </w:style>
  <w:style w:type="paragraph" w:styleId="BodyText">
    <w:name w:val="Body Text"/>
    <w:basedOn w:val="Normal"/>
    <w:link w:val="BodyTextChar"/>
    <w:uiPriority w:val="99"/>
    <w:rsid w:val="00D727DA"/>
    <w:pPr>
      <w:spacing w:after="120" w:line="240" w:lineRule="auto"/>
      <w:jc w:val="both"/>
    </w:pPr>
    <w:rPr>
      <w:rFonts w:ascii="Arial" w:hAnsi="Arial" w:cs="Calibri"/>
      <w:lang w:eastAsia="ja-JP"/>
    </w:rPr>
  </w:style>
  <w:style w:type="character" w:customStyle="1" w:styleId="BodyTextChar">
    <w:name w:val="Body Text Char"/>
    <w:basedOn w:val="DefaultParagraphFont"/>
    <w:link w:val="BodyText"/>
    <w:uiPriority w:val="99"/>
    <w:locked/>
    <w:rsid w:val="00D727DA"/>
    <w:rPr>
      <w:rFonts w:ascii="Arial" w:hAnsi="Arial" w:cs="Calibri"/>
      <w:lang w:eastAsia="ja-JP"/>
    </w:rPr>
  </w:style>
  <w:style w:type="paragraph" w:customStyle="1" w:styleId="Bullet1">
    <w:name w:val="Bullet 1"/>
    <w:basedOn w:val="Normal"/>
    <w:uiPriority w:val="99"/>
    <w:rsid w:val="007B6EB5"/>
    <w:pPr>
      <w:numPr>
        <w:numId w:val="10"/>
      </w:numPr>
      <w:spacing w:after="120" w:line="240" w:lineRule="auto"/>
      <w:jc w:val="both"/>
      <w:outlineLvl w:val="0"/>
    </w:pPr>
    <w:rPr>
      <w:rFonts w:ascii="Arial" w:hAnsi="Arial" w:cs="Arial"/>
      <w:lang w:eastAsia="ja-JP"/>
    </w:rPr>
  </w:style>
  <w:style w:type="paragraph" w:customStyle="1" w:styleId="VTSHeading1">
    <w:name w:val="VTS Heading 1"/>
    <w:basedOn w:val="Normal"/>
    <w:next w:val="BodyText"/>
    <w:uiPriority w:val="99"/>
    <w:rsid w:val="007B6EB5"/>
    <w:pPr>
      <w:numPr>
        <w:numId w:val="11"/>
      </w:numPr>
      <w:spacing w:before="240" w:after="240" w:line="240" w:lineRule="auto"/>
    </w:pPr>
    <w:rPr>
      <w:rFonts w:ascii="Arial" w:hAnsi="Arial" w:cs="Calibri"/>
      <w:b/>
      <w:bCs/>
      <w:caps/>
      <w:sz w:val="24"/>
      <w:szCs w:val="24"/>
      <w:lang w:eastAsia="ja-JP"/>
    </w:rPr>
  </w:style>
  <w:style w:type="paragraph" w:customStyle="1" w:styleId="VTSHeading2">
    <w:name w:val="VTS Heading 2"/>
    <w:basedOn w:val="Normal"/>
    <w:next w:val="BodyText"/>
    <w:uiPriority w:val="99"/>
    <w:rsid w:val="007B6EB5"/>
    <w:pPr>
      <w:numPr>
        <w:ilvl w:val="1"/>
        <w:numId w:val="11"/>
      </w:numPr>
      <w:tabs>
        <w:tab w:val="left" w:pos="1134"/>
      </w:tabs>
      <w:spacing w:before="240" w:after="240" w:line="240" w:lineRule="auto"/>
    </w:pPr>
    <w:rPr>
      <w:rFonts w:ascii="Arial" w:hAnsi="Arial" w:cs="Calibri"/>
      <w:b/>
      <w:lang w:eastAsia="ja-JP"/>
    </w:rPr>
  </w:style>
  <w:style w:type="paragraph" w:customStyle="1" w:styleId="VTSHeading3">
    <w:name w:val="VTS Heading 3"/>
    <w:basedOn w:val="Normal"/>
    <w:next w:val="BodyText"/>
    <w:uiPriority w:val="99"/>
    <w:rsid w:val="007B6EB5"/>
    <w:pPr>
      <w:numPr>
        <w:ilvl w:val="2"/>
        <w:numId w:val="11"/>
      </w:numPr>
      <w:spacing w:before="240" w:after="240" w:line="240" w:lineRule="auto"/>
    </w:pPr>
    <w:rPr>
      <w:rFonts w:ascii="Arial" w:hAnsi="Arial" w:cs="Calibri"/>
      <w:lang w:eastAsia="ja-JP"/>
    </w:rPr>
  </w:style>
  <w:style w:type="paragraph" w:styleId="NormalWeb">
    <w:name w:val="Normal (Web)"/>
    <w:basedOn w:val="Normal"/>
    <w:uiPriority w:val="99"/>
    <w:rsid w:val="00E84FB9"/>
    <w:pPr>
      <w:spacing w:before="100" w:beforeAutospacing="1" w:after="100" w:afterAutospacing="1" w:line="240" w:lineRule="auto"/>
    </w:pPr>
    <w:rPr>
      <w:rFonts w:ascii="Arial" w:hAnsi="Arial" w:cs="Calibri"/>
      <w:lang w:eastAsia="ja-JP"/>
    </w:rPr>
  </w:style>
  <w:style w:type="paragraph" w:customStyle="1" w:styleId="Figure">
    <w:name w:val="Figure_#"/>
    <w:basedOn w:val="Normal"/>
    <w:next w:val="Normal"/>
    <w:uiPriority w:val="99"/>
    <w:rsid w:val="00E84FB9"/>
    <w:pPr>
      <w:numPr>
        <w:numId w:val="12"/>
      </w:numPr>
      <w:spacing w:before="120" w:after="120" w:line="240" w:lineRule="auto"/>
      <w:jc w:val="center"/>
    </w:pPr>
    <w:rPr>
      <w:rFonts w:ascii="Arial" w:hAnsi="Arial" w:cs="Calibri"/>
      <w:i/>
      <w:szCs w:val="20"/>
      <w:lang w:eastAsia="ja-JP"/>
    </w:rPr>
  </w:style>
  <w:style w:type="paragraph" w:customStyle="1" w:styleId="VTSHeading1a">
    <w:name w:val="VTS Heading 1a"/>
    <w:basedOn w:val="Normal"/>
    <w:next w:val="VTSHeading2a"/>
    <w:uiPriority w:val="99"/>
    <w:rsid w:val="00FC7B0E"/>
    <w:pPr>
      <w:numPr>
        <w:numId w:val="13"/>
      </w:numPr>
      <w:spacing w:before="240" w:after="240" w:line="240" w:lineRule="auto"/>
    </w:pPr>
    <w:rPr>
      <w:rFonts w:ascii="Arial" w:hAnsi="Arial" w:cs="Calibri"/>
      <w:b/>
      <w:sz w:val="24"/>
      <w:lang w:eastAsia="ja-JP"/>
    </w:rPr>
  </w:style>
  <w:style w:type="paragraph" w:customStyle="1" w:styleId="VTSHeading2a">
    <w:name w:val="VTS Heading 2a"/>
    <w:basedOn w:val="Normal"/>
    <w:next w:val="BodyText"/>
    <w:uiPriority w:val="99"/>
    <w:rsid w:val="00FC7B0E"/>
    <w:pPr>
      <w:keepNext/>
      <w:numPr>
        <w:ilvl w:val="1"/>
        <w:numId w:val="13"/>
      </w:numPr>
      <w:spacing w:before="240" w:after="240" w:line="240" w:lineRule="auto"/>
    </w:pPr>
    <w:rPr>
      <w:rFonts w:ascii="Arial" w:hAnsi="Arial" w:cs="Calibri"/>
      <w:b/>
      <w:lang w:eastAsia="ja-JP"/>
    </w:rPr>
  </w:style>
  <w:style w:type="paragraph" w:customStyle="1" w:styleId="VTSHeading3a">
    <w:name w:val="VTS Heading 3a"/>
    <w:basedOn w:val="Normal"/>
    <w:next w:val="BodyText"/>
    <w:uiPriority w:val="99"/>
    <w:rsid w:val="00FC7B0E"/>
    <w:pPr>
      <w:keepNext/>
      <w:numPr>
        <w:ilvl w:val="2"/>
        <w:numId w:val="13"/>
      </w:numPr>
      <w:tabs>
        <w:tab w:val="left" w:pos="1418"/>
      </w:tabs>
      <w:spacing w:before="240" w:after="240" w:line="240" w:lineRule="auto"/>
    </w:pPr>
    <w:rPr>
      <w:rFonts w:ascii="Arial" w:hAnsi="Arial" w:cs="Calibri"/>
      <w:lang w:eastAsia="ja-JP"/>
    </w:rPr>
  </w:style>
  <w:style w:type="character" w:styleId="Hyperlink">
    <w:name w:val="Hyperlink"/>
    <w:basedOn w:val="DefaultParagraphFont"/>
    <w:uiPriority w:val="99"/>
    <w:semiHidden/>
    <w:rsid w:val="00562E74"/>
    <w:rPr>
      <w:rFonts w:cs="Times New Roman"/>
      <w:color w:val="0000FF"/>
      <w:u w:val="single"/>
    </w:rPr>
  </w:style>
  <w:style w:type="character" w:styleId="FollowedHyperlink">
    <w:name w:val="FollowedHyperlink"/>
    <w:basedOn w:val="DefaultParagraphFont"/>
    <w:uiPriority w:val="99"/>
    <w:semiHidden/>
    <w:rsid w:val="00313A00"/>
    <w:rPr>
      <w:rFonts w:cs="Times New Roman"/>
      <w:color w:val="800080"/>
      <w:u w:val="single"/>
    </w:rPr>
  </w:style>
  <w:style w:type="paragraph" w:styleId="Header">
    <w:name w:val="header"/>
    <w:basedOn w:val="Normal"/>
    <w:link w:val="HeaderChar"/>
    <w:uiPriority w:val="99"/>
    <w:rsid w:val="00B12564"/>
    <w:pPr>
      <w:tabs>
        <w:tab w:val="center" w:pos="4320"/>
        <w:tab w:val="right" w:pos="8640"/>
      </w:tabs>
      <w:spacing w:after="0" w:line="240" w:lineRule="auto"/>
    </w:pPr>
  </w:style>
  <w:style w:type="character" w:customStyle="1" w:styleId="HeaderChar">
    <w:name w:val="Header Char"/>
    <w:basedOn w:val="DefaultParagraphFont"/>
    <w:link w:val="Header"/>
    <w:uiPriority w:val="99"/>
    <w:locked/>
    <w:rsid w:val="00B12564"/>
    <w:rPr>
      <w:rFonts w:cs="Times New Roman"/>
    </w:rPr>
  </w:style>
  <w:style w:type="paragraph" w:styleId="Footer">
    <w:name w:val="footer"/>
    <w:basedOn w:val="Normal"/>
    <w:link w:val="FooterChar"/>
    <w:uiPriority w:val="99"/>
    <w:rsid w:val="00B12564"/>
    <w:pPr>
      <w:tabs>
        <w:tab w:val="center" w:pos="4320"/>
        <w:tab w:val="right" w:pos="8640"/>
      </w:tabs>
      <w:spacing w:after="0" w:line="240" w:lineRule="auto"/>
    </w:pPr>
  </w:style>
  <w:style w:type="character" w:customStyle="1" w:styleId="FooterChar">
    <w:name w:val="Footer Char"/>
    <w:basedOn w:val="DefaultParagraphFont"/>
    <w:link w:val="Footer"/>
    <w:uiPriority w:val="99"/>
    <w:locked/>
    <w:rsid w:val="00B12564"/>
    <w:rPr>
      <w:rFonts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1"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055B41"/>
    <w:pPr>
      <w:spacing w:after="200" w:line="276" w:lineRule="auto"/>
    </w:pPr>
    <w:rPr>
      <w:lang w:val="en-GB" w:eastAsia="en-US"/>
    </w:rPr>
  </w:style>
  <w:style w:type="paragraph" w:styleId="Heading1">
    <w:name w:val="heading 1"/>
    <w:basedOn w:val="Normal"/>
    <w:next w:val="Normal"/>
    <w:link w:val="Heading1Char"/>
    <w:uiPriority w:val="99"/>
    <w:qFormat/>
    <w:rsid w:val="009E04DA"/>
    <w:pPr>
      <w:keepNext/>
      <w:keepLines/>
      <w:spacing w:before="480" w:after="0"/>
      <w:outlineLvl w:val="0"/>
    </w:pPr>
    <w:rPr>
      <w:rFonts w:ascii="Cambria" w:eastAsia="MS ????" w:hAnsi="Cambria"/>
      <w:b/>
      <w:bCs/>
      <w:color w:val="365F91"/>
      <w:sz w:val="28"/>
      <w:szCs w:val="28"/>
    </w:rPr>
  </w:style>
  <w:style w:type="paragraph" w:styleId="Heading2">
    <w:name w:val="heading 2"/>
    <w:basedOn w:val="Heading1"/>
    <w:next w:val="PARAGRAPH"/>
    <w:link w:val="Heading2Char"/>
    <w:uiPriority w:val="99"/>
    <w:qFormat/>
    <w:rsid w:val="009E04DA"/>
    <w:pPr>
      <w:numPr>
        <w:ilvl w:val="1"/>
        <w:numId w:val="5"/>
      </w:numPr>
      <w:tabs>
        <w:tab w:val="left" w:pos="630"/>
        <w:tab w:val="left" w:pos="2304"/>
        <w:tab w:val="right" w:leader="dot" w:pos="8647"/>
        <w:tab w:val="right" w:leader="dot" w:pos="8789"/>
      </w:tabs>
      <w:suppressAutoHyphens/>
      <w:spacing w:before="240" w:after="120" w:line="240" w:lineRule="auto"/>
      <w:ind w:right="374"/>
      <w:outlineLvl w:val="1"/>
    </w:pPr>
    <w:rPr>
      <w:rFonts w:ascii="Arial" w:eastAsia="Times New Roman" w:hAnsi="Arial" w:cs="Arial"/>
      <w:color w:val="auto"/>
      <w:spacing w:val="8"/>
      <w:sz w:val="24"/>
      <w:szCs w:val="32"/>
      <w:lang w:eastAsia="zh-CN"/>
    </w:rPr>
  </w:style>
  <w:style w:type="paragraph" w:styleId="Heading3">
    <w:name w:val="heading 3"/>
    <w:basedOn w:val="Heading2"/>
    <w:next w:val="PARAGRAPH"/>
    <w:link w:val="Heading3Char"/>
    <w:uiPriority w:val="99"/>
    <w:qFormat/>
    <w:rsid w:val="009E04DA"/>
    <w:pPr>
      <w:numPr>
        <w:ilvl w:val="2"/>
      </w:numPr>
      <w:tabs>
        <w:tab w:val="clear" w:pos="630"/>
        <w:tab w:val="clear" w:pos="2304"/>
        <w:tab w:val="clear" w:pos="8647"/>
        <w:tab w:val="clear" w:pos="8789"/>
        <w:tab w:val="left" w:pos="900"/>
      </w:tabs>
      <w:spacing w:after="60"/>
      <w:ind w:left="0" w:right="0" w:hanging="360"/>
      <w:outlineLvl w:val="2"/>
    </w:pPr>
    <w:rPr>
      <w:szCs w:val="28"/>
    </w:rPr>
  </w:style>
  <w:style w:type="paragraph" w:styleId="Heading4">
    <w:name w:val="heading 4"/>
    <w:basedOn w:val="Heading3"/>
    <w:next w:val="PARAGRAPH"/>
    <w:link w:val="Heading4Char"/>
    <w:uiPriority w:val="99"/>
    <w:qFormat/>
    <w:rsid w:val="009E04DA"/>
    <w:pPr>
      <w:numPr>
        <w:ilvl w:val="3"/>
      </w:numPr>
      <w:tabs>
        <w:tab w:val="clear" w:pos="900"/>
      </w:tabs>
      <w:spacing w:after="80"/>
      <w:ind w:left="360"/>
      <w:outlineLvl w:val="3"/>
    </w:pPr>
    <w:rPr>
      <w:szCs w:val="24"/>
      <w:u w:val="single"/>
    </w:rPr>
  </w:style>
  <w:style w:type="paragraph" w:styleId="Heading5">
    <w:name w:val="heading 5"/>
    <w:basedOn w:val="Heading4"/>
    <w:next w:val="PARAGRAPH"/>
    <w:link w:val="Heading5Char"/>
    <w:uiPriority w:val="99"/>
    <w:qFormat/>
    <w:rsid w:val="009E04DA"/>
    <w:pPr>
      <w:numPr>
        <w:ilvl w:val="4"/>
      </w:numPr>
      <w:outlineLvl w:val="4"/>
    </w:pPr>
    <w:rPr>
      <w:i/>
      <w:u w:val="none"/>
    </w:rPr>
  </w:style>
  <w:style w:type="paragraph" w:styleId="Heading6">
    <w:name w:val="heading 6"/>
    <w:basedOn w:val="Heading5"/>
    <w:next w:val="PARAGRAPH"/>
    <w:link w:val="Heading6Char"/>
    <w:uiPriority w:val="99"/>
    <w:qFormat/>
    <w:rsid w:val="009E04DA"/>
    <w:pPr>
      <w:numPr>
        <w:ilvl w:val="5"/>
      </w:numPr>
      <w:outlineLvl w:val="5"/>
    </w:pPr>
  </w:style>
  <w:style w:type="paragraph" w:styleId="Heading7">
    <w:name w:val="heading 7"/>
    <w:basedOn w:val="Heading6"/>
    <w:next w:val="PARAGRAPH"/>
    <w:link w:val="Heading7Char"/>
    <w:uiPriority w:val="99"/>
    <w:qFormat/>
    <w:rsid w:val="009E04DA"/>
    <w:pPr>
      <w:numPr>
        <w:ilvl w:val="6"/>
      </w:numPr>
      <w:outlineLvl w:val="6"/>
    </w:pPr>
  </w:style>
  <w:style w:type="paragraph" w:styleId="Heading8">
    <w:name w:val="heading 8"/>
    <w:basedOn w:val="Heading7"/>
    <w:next w:val="PARAGRAPH"/>
    <w:link w:val="Heading8Char"/>
    <w:uiPriority w:val="99"/>
    <w:qFormat/>
    <w:rsid w:val="009E04DA"/>
    <w:pPr>
      <w:numPr>
        <w:ilvl w:val="7"/>
      </w:numPr>
      <w:outlineLvl w:val="7"/>
    </w:pPr>
  </w:style>
  <w:style w:type="paragraph" w:styleId="Heading9">
    <w:name w:val="heading 9"/>
    <w:basedOn w:val="Heading8"/>
    <w:next w:val="PARAGRAPH"/>
    <w:link w:val="Heading9Char"/>
    <w:uiPriority w:val="99"/>
    <w:qFormat/>
    <w:rsid w:val="009E04DA"/>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E04DA"/>
    <w:rPr>
      <w:rFonts w:ascii="Cambria" w:eastAsia="MS ????" w:hAnsi="Cambria" w:cs="Times New Roman"/>
      <w:b/>
      <w:bCs/>
      <w:color w:val="365F91"/>
      <w:sz w:val="28"/>
      <w:szCs w:val="28"/>
    </w:rPr>
  </w:style>
  <w:style w:type="character" w:customStyle="1" w:styleId="Heading2Char">
    <w:name w:val="Heading 2 Char"/>
    <w:basedOn w:val="DefaultParagraphFont"/>
    <w:link w:val="Heading2"/>
    <w:uiPriority w:val="99"/>
    <w:locked/>
    <w:rsid w:val="009E04DA"/>
    <w:rPr>
      <w:rFonts w:ascii="Arial" w:eastAsia="Times New Roman" w:hAnsi="Arial" w:cs="Arial"/>
      <w:b/>
      <w:bCs/>
      <w:spacing w:val="8"/>
      <w:sz w:val="24"/>
      <w:szCs w:val="32"/>
      <w:lang w:val="en-GB" w:eastAsia="zh-CN"/>
    </w:rPr>
  </w:style>
  <w:style w:type="character" w:customStyle="1" w:styleId="Heading3Char">
    <w:name w:val="Heading 3 Char"/>
    <w:basedOn w:val="DefaultParagraphFont"/>
    <w:link w:val="Heading3"/>
    <w:uiPriority w:val="99"/>
    <w:locked/>
    <w:rsid w:val="009E04DA"/>
    <w:rPr>
      <w:rFonts w:ascii="Arial" w:eastAsia="Times New Roman" w:hAnsi="Arial" w:cs="Arial"/>
      <w:b/>
      <w:bCs/>
      <w:spacing w:val="8"/>
      <w:sz w:val="24"/>
      <w:szCs w:val="28"/>
      <w:lang w:val="en-GB" w:eastAsia="zh-CN"/>
    </w:rPr>
  </w:style>
  <w:style w:type="character" w:customStyle="1" w:styleId="Heading4Char">
    <w:name w:val="Heading 4 Char"/>
    <w:basedOn w:val="DefaultParagraphFont"/>
    <w:link w:val="Heading4"/>
    <w:uiPriority w:val="99"/>
    <w:locked/>
    <w:rsid w:val="009E04DA"/>
    <w:rPr>
      <w:rFonts w:ascii="Arial" w:eastAsia="Times New Roman" w:hAnsi="Arial" w:cs="Arial"/>
      <w:b/>
      <w:bCs/>
      <w:spacing w:val="8"/>
      <w:sz w:val="24"/>
      <w:szCs w:val="24"/>
      <w:u w:val="single"/>
      <w:lang w:val="en-GB" w:eastAsia="zh-CN"/>
    </w:rPr>
  </w:style>
  <w:style w:type="character" w:customStyle="1" w:styleId="Heading5Char">
    <w:name w:val="Heading 5 Char"/>
    <w:basedOn w:val="DefaultParagraphFont"/>
    <w:link w:val="Heading5"/>
    <w:uiPriority w:val="99"/>
    <w:locked/>
    <w:rsid w:val="009E04DA"/>
    <w:rPr>
      <w:rFonts w:ascii="Arial" w:eastAsia="Times New Roman" w:hAnsi="Arial" w:cs="Arial"/>
      <w:b/>
      <w:bCs/>
      <w:i/>
      <w:spacing w:val="8"/>
      <w:sz w:val="24"/>
      <w:szCs w:val="24"/>
      <w:lang w:val="en-GB" w:eastAsia="zh-CN"/>
    </w:rPr>
  </w:style>
  <w:style w:type="character" w:customStyle="1" w:styleId="Heading6Char">
    <w:name w:val="Heading 6 Char"/>
    <w:basedOn w:val="DefaultParagraphFont"/>
    <w:link w:val="Heading6"/>
    <w:uiPriority w:val="99"/>
    <w:locked/>
    <w:rsid w:val="009E04DA"/>
    <w:rPr>
      <w:rFonts w:ascii="Arial" w:eastAsia="Times New Roman" w:hAnsi="Arial" w:cs="Arial"/>
      <w:b/>
      <w:bCs/>
      <w:i/>
      <w:spacing w:val="8"/>
      <w:sz w:val="24"/>
      <w:szCs w:val="24"/>
      <w:lang w:val="en-GB" w:eastAsia="zh-CN"/>
    </w:rPr>
  </w:style>
  <w:style w:type="character" w:customStyle="1" w:styleId="Heading7Char">
    <w:name w:val="Heading 7 Char"/>
    <w:basedOn w:val="DefaultParagraphFont"/>
    <w:link w:val="Heading7"/>
    <w:uiPriority w:val="99"/>
    <w:locked/>
    <w:rsid w:val="009E04DA"/>
    <w:rPr>
      <w:rFonts w:ascii="Arial" w:eastAsia="Times New Roman" w:hAnsi="Arial" w:cs="Arial"/>
      <w:b/>
      <w:bCs/>
      <w:i/>
      <w:spacing w:val="8"/>
      <w:sz w:val="24"/>
      <w:szCs w:val="24"/>
      <w:lang w:val="en-GB" w:eastAsia="zh-CN"/>
    </w:rPr>
  </w:style>
  <w:style w:type="character" w:customStyle="1" w:styleId="Heading8Char">
    <w:name w:val="Heading 8 Char"/>
    <w:basedOn w:val="DefaultParagraphFont"/>
    <w:link w:val="Heading8"/>
    <w:uiPriority w:val="99"/>
    <w:locked/>
    <w:rsid w:val="009E04DA"/>
    <w:rPr>
      <w:rFonts w:ascii="Arial" w:eastAsia="Times New Roman" w:hAnsi="Arial" w:cs="Arial"/>
      <w:b/>
      <w:bCs/>
      <w:i/>
      <w:spacing w:val="8"/>
      <w:sz w:val="24"/>
      <w:szCs w:val="24"/>
      <w:lang w:val="en-GB" w:eastAsia="zh-CN"/>
    </w:rPr>
  </w:style>
  <w:style w:type="character" w:customStyle="1" w:styleId="Heading9Char">
    <w:name w:val="Heading 9 Char"/>
    <w:basedOn w:val="DefaultParagraphFont"/>
    <w:link w:val="Heading9"/>
    <w:uiPriority w:val="99"/>
    <w:locked/>
    <w:rsid w:val="009E04DA"/>
    <w:rPr>
      <w:rFonts w:ascii="Arial" w:eastAsia="Times New Roman" w:hAnsi="Arial" w:cs="Arial"/>
      <w:b/>
      <w:bCs/>
      <w:i/>
      <w:spacing w:val="8"/>
      <w:sz w:val="24"/>
      <w:szCs w:val="24"/>
      <w:lang w:val="en-GB" w:eastAsia="zh-CN"/>
    </w:rPr>
  </w:style>
  <w:style w:type="paragraph" w:customStyle="1" w:styleId="PARAGRAPH">
    <w:name w:val="PARAGRAPH"/>
    <w:uiPriority w:val="99"/>
    <w:rsid w:val="009E04DA"/>
    <w:pPr>
      <w:snapToGrid w:val="0"/>
      <w:spacing w:before="60" w:after="120"/>
      <w:jc w:val="both"/>
    </w:pPr>
    <w:rPr>
      <w:rFonts w:ascii="Times New Roman" w:eastAsia="Times New Roman" w:hAnsi="Times New Roman"/>
      <w:spacing w:val="8"/>
      <w:sz w:val="24"/>
      <w:szCs w:val="24"/>
      <w:lang w:val="en-GB" w:eastAsia="zh-CN"/>
    </w:rPr>
  </w:style>
  <w:style w:type="paragraph" w:styleId="ListBullet">
    <w:name w:val="List Bullet"/>
    <w:basedOn w:val="PARAGRAPH"/>
    <w:uiPriority w:val="99"/>
    <w:semiHidden/>
    <w:rsid w:val="009E04DA"/>
    <w:pPr>
      <w:numPr>
        <w:numId w:val="6"/>
      </w:numPr>
      <w:spacing w:before="0" w:after="100"/>
    </w:pPr>
  </w:style>
  <w:style w:type="paragraph" w:customStyle="1" w:styleId="ChapterHeading">
    <w:name w:val="Chapter Heading"/>
    <w:basedOn w:val="Heading1"/>
    <w:uiPriority w:val="99"/>
    <w:rsid w:val="009E04DA"/>
    <w:pPr>
      <w:numPr>
        <w:numId w:val="5"/>
      </w:numPr>
      <w:pBdr>
        <w:bottom w:val="single" w:sz="2" w:space="1" w:color="000000"/>
      </w:pBdr>
      <w:tabs>
        <w:tab w:val="left" w:pos="567"/>
        <w:tab w:val="left" w:pos="2304"/>
      </w:tabs>
      <w:suppressAutoHyphens/>
      <w:spacing w:before="240" w:after="120" w:line="240" w:lineRule="auto"/>
      <w:ind w:right="-1"/>
    </w:pPr>
    <w:rPr>
      <w:rFonts w:ascii="Arial" w:eastAsia="Times New Roman" w:hAnsi="Arial" w:cs="Arial"/>
      <w:color w:val="auto"/>
      <w:spacing w:val="8"/>
      <w:szCs w:val="22"/>
      <w:lang w:eastAsia="zh-CN"/>
    </w:rPr>
  </w:style>
  <w:style w:type="paragraph" w:customStyle="1" w:styleId="ReferenceNote">
    <w:name w:val="Reference Note"/>
    <w:basedOn w:val="Normal"/>
    <w:uiPriority w:val="99"/>
    <w:rsid w:val="009E04DA"/>
    <w:pPr>
      <w:keepLines/>
      <w:pBdr>
        <w:top w:val="single" w:sz="4" w:space="1" w:color="auto"/>
        <w:left w:val="single" w:sz="4" w:space="4" w:color="auto"/>
        <w:bottom w:val="single" w:sz="4" w:space="1" w:color="auto"/>
        <w:right w:val="single" w:sz="4" w:space="4" w:color="auto"/>
      </w:pBdr>
      <w:shd w:val="clear" w:color="auto" w:fill="E6E6E6"/>
      <w:tabs>
        <w:tab w:val="left" w:pos="567"/>
        <w:tab w:val="right" w:leader="dot" w:pos="8647"/>
        <w:tab w:val="right" w:leader="dot" w:pos="8789"/>
        <w:tab w:val="right" w:leader="dot" w:pos="8931"/>
      </w:tabs>
      <w:suppressAutoHyphens/>
      <w:spacing w:before="120" w:after="120" w:line="240" w:lineRule="auto"/>
      <w:ind w:right="198"/>
      <w:jc w:val="both"/>
    </w:pPr>
    <w:rPr>
      <w:rFonts w:ascii="Arial" w:eastAsia="Times New Roman" w:hAnsi="Arial" w:cs="Arial"/>
      <w:bCs/>
      <w:lang w:eastAsia="ar-SA"/>
    </w:rPr>
  </w:style>
  <w:style w:type="character" w:styleId="CommentReference">
    <w:name w:val="annotation reference"/>
    <w:basedOn w:val="DefaultParagraphFont"/>
    <w:uiPriority w:val="99"/>
    <w:semiHidden/>
    <w:rsid w:val="00FA3406"/>
    <w:rPr>
      <w:rFonts w:cs="Times New Roman"/>
      <w:sz w:val="16"/>
      <w:szCs w:val="16"/>
    </w:rPr>
  </w:style>
  <w:style w:type="paragraph" w:styleId="CommentText">
    <w:name w:val="annotation text"/>
    <w:basedOn w:val="Normal"/>
    <w:link w:val="CommentTextChar"/>
    <w:uiPriority w:val="99"/>
    <w:semiHidden/>
    <w:rsid w:val="00FA3406"/>
    <w:pPr>
      <w:spacing w:line="240" w:lineRule="auto"/>
    </w:pPr>
    <w:rPr>
      <w:sz w:val="20"/>
      <w:szCs w:val="20"/>
    </w:rPr>
  </w:style>
  <w:style w:type="character" w:customStyle="1" w:styleId="CommentTextChar">
    <w:name w:val="Comment Text Char"/>
    <w:basedOn w:val="DefaultParagraphFont"/>
    <w:link w:val="CommentText"/>
    <w:uiPriority w:val="99"/>
    <w:semiHidden/>
    <w:locked/>
    <w:rsid w:val="00FA3406"/>
    <w:rPr>
      <w:rFonts w:cs="Times New Roman"/>
      <w:sz w:val="20"/>
      <w:szCs w:val="20"/>
    </w:rPr>
  </w:style>
  <w:style w:type="paragraph" w:styleId="CommentSubject">
    <w:name w:val="annotation subject"/>
    <w:basedOn w:val="CommentText"/>
    <w:next w:val="CommentText"/>
    <w:link w:val="CommentSubjectChar"/>
    <w:uiPriority w:val="99"/>
    <w:semiHidden/>
    <w:rsid w:val="00FA3406"/>
    <w:rPr>
      <w:b/>
      <w:bCs/>
    </w:rPr>
  </w:style>
  <w:style w:type="character" w:customStyle="1" w:styleId="CommentSubjectChar">
    <w:name w:val="Comment Subject Char"/>
    <w:basedOn w:val="CommentTextChar"/>
    <w:link w:val="CommentSubject"/>
    <w:uiPriority w:val="99"/>
    <w:semiHidden/>
    <w:locked/>
    <w:rsid w:val="00FA3406"/>
    <w:rPr>
      <w:rFonts w:cs="Times New Roman"/>
      <w:b/>
      <w:bCs/>
      <w:sz w:val="20"/>
      <w:szCs w:val="20"/>
    </w:rPr>
  </w:style>
  <w:style w:type="paragraph" w:styleId="BalloonText">
    <w:name w:val="Balloon Text"/>
    <w:basedOn w:val="Normal"/>
    <w:link w:val="BalloonTextChar"/>
    <w:uiPriority w:val="99"/>
    <w:semiHidden/>
    <w:rsid w:val="00FA34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A3406"/>
    <w:rPr>
      <w:rFonts w:ascii="Tahoma" w:hAnsi="Tahoma" w:cs="Tahoma"/>
      <w:sz w:val="16"/>
      <w:szCs w:val="16"/>
    </w:rPr>
  </w:style>
  <w:style w:type="paragraph" w:customStyle="1" w:styleId="Bullet10">
    <w:name w:val="Bullet:1"/>
    <w:link w:val="Bullet1Char"/>
    <w:uiPriority w:val="99"/>
    <w:rsid w:val="00016469"/>
    <w:pPr>
      <w:numPr>
        <w:numId w:val="9"/>
      </w:numPr>
      <w:spacing w:before="100" w:line="280" w:lineRule="atLeast"/>
    </w:pPr>
    <w:rPr>
      <w:rFonts w:ascii="Times New Roman" w:eastAsia="Times New Roman" w:hAnsi="Times New Roman"/>
      <w:sz w:val="24"/>
      <w:szCs w:val="20"/>
      <w:lang w:val="en-GB" w:eastAsia="en-US"/>
    </w:rPr>
  </w:style>
  <w:style w:type="character" w:customStyle="1" w:styleId="Bullet1Char">
    <w:name w:val="Bullet:1 Char"/>
    <w:basedOn w:val="DefaultParagraphFont"/>
    <w:link w:val="Bullet10"/>
    <w:uiPriority w:val="99"/>
    <w:locked/>
    <w:rsid w:val="00016469"/>
    <w:rPr>
      <w:rFonts w:ascii="Times New Roman" w:eastAsia="Times New Roman" w:hAnsi="Times New Roman"/>
      <w:sz w:val="24"/>
      <w:szCs w:val="20"/>
      <w:lang w:val="en-GB" w:eastAsia="en-US"/>
    </w:rPr>
  </w:style>
  <w:style w:type="paragraph" w:styleId="BodyText">
    <w:name w:val="Body Text"/>
    <w:basedOn w:val="Normal"/>
    <w:link w:val="BodyTextChar"/>
    <w:uiPriority w:val="99"/>
    <w:rsid w:val="00D727DA"/>
    <w:pPr>
      <w:spacing w:after="120" w:line="240" w:lineRule="auto"/>
      <w:jc w:val="both"/>
    </w:pPr>
    <w:rPr>
      <w:rFonts w:ascii="Arial" w:hAnsi="Arial" w:cs="Calibri"/>
      <w:lang w:eastAsia="ja-JP"/>
    </w:rPr>
  </w:style>
  <w:style w:type="character" w:customStyle="1" w:styleId="BodyTextChar">
    <w:name w:val="Body Text Char"/>
    <w:basedOn w:val="DefaultParagraphFont"/>
    <w:link w:val="BodyText"/>
    <w:uiPriority w:val="99"/>
    <w:locked/>
    <w:rsid w:val="00D727DA"/>
    <w:rPr>
      <w:rFonts w:ascii="Arial" w:hAnsi="Arial" w:cs="Calibri"/>
      <w:lang w:eastAsia="ja-JP"/>
    </w:rPr>
  </w:style>
  <w:style w:type="paragraph" w:customStyle="1" w:styleId="Bullet1">
    <w:name w:val="Bullet 1"/>
    <w:basedOn w:val="Normal"/>
    <w:uiPriority w:val="99"/>
    <w:rsid w:val="007B6EB5"/>
    <w:pPr>
      <w:numPr>
        <w:numId w:val="10"/>
      </w:numPr>
      <w:spacing w:after="120" w:line="240" w:lineRule="auto"/>
      <w:jc w:val="both"/>
      <w:outlineLvl w:val="0"/>
    </w:pPr>
    <w:rPr>
      <w:rFonts w:ascii="Arial" w:hAnsi="Arial" w:cs="Arial"/>
      <w:lang w:eastAsia="ja-JP"/>
    </w:rPr>
  </w:style>
  <w:style w:type="paragraph" w:customStyle="1" w:styleId="VTSHeading1">
    <w:name w:val="VTS Heading 1"/>
    <w:basedOn w:val="Normal"/>
    <w:next w:val="BodyText"/>
    <w:uiPriority w:val="99"/>
    <w:rsid w:val="007B6EB5"/>
    <w:pPr>
      <w:numPr>
        <w:numId w:val="11"/>
      </w:numPr>
      <w:spacing w:before="240" w:after="240" w:line="240" w:lineRule="auto"/>
    </w:pPr>
    <w:rPr>
      <w:rFonts w:ascii="Arial" w:hAnsi="Arial" w:cs="Calibri"/>
      <w:b/>
      <w:bCs/>
      <w:caps/>
      <w:sz w:val="24"/>
      <w:szCs w:val="24"/>
      <w:lang w:eastAsia="ja-JP"/>
    </w:rPr>
  </w:style>
  <w:style w:type="paragraph" w:customStyle="1" w:styleId="VTSHeading2">
    <w:name w:val="VTS Heading 2"/>
    <w:basedOn w:val="Normal"/>
    <w:next w:val="BodyText"/>
    <w:uiPriority w:val="99"/>
    <w:rsid w:val="007B6EB5"/>
    <w:pPr>
      <w:numPr>
        <w:ilvl w:val="1"/>
        <w:numId w:val="11"/>
      </w:numPr>
      <w:tabs>
        <w:tab w:val="left" w:pos="1134"/>
      </w:tabs>
      <w:spacing w:before="240" w:after="240" w:line="240" w:lineRule="auto"/>
    </w:pPr>
    <w:rPr>
      <w:rFonts w:ascii="Arial" w:hAnsi="Arial" w:cs="Calibri"/>
      <w:b/>
      <w:lang w:eastAsia="ja-JP"/>
    </w:rPr>
  </w:style>
  <w:style w:type="paragraph" w:customStyle="1" w:styleId="VTSHeading3">
    <w:name w:val="VTS Heading 3"/>
    <w:basedOn w:val="Normal"/>
    <w:next w:val="BodyText"/>
    <w:uiPriority w:val="99"/>
    <w:rsid w:val="007B6EB5"/>
    <w:pPr>
      <w:numPr>
        <w:ilvl w:val="2"/>
        <w:numId w:val="11"/>
      </w:numPr>
      <w:spacing w:before="240" w:after="240" w:line="240" w:lineRule="auto"/>
    </w:pPr>
    <w:rPr>
      <w:rFonts w:ascii="Arial" w:hAnsi="Arial" w:cs="Calibri"/>
      <w:lang w:eastAsia="ja-JP"/>
    </w:rPr>
  </w:style>
  <w:style w:type="paragraph" w:styleId="NormalWeb">
    <w:name w:val="Normal (Web)"/>
    <w:basedOn w:val="Normal"/>
    <w:uiPriority w:val="99"/>
    <w:rsid w:val="00E84FB9"/>
    <w:pPr>
      <w:spacing w:before="100" w:beforeAutospacing="1" w:after="100" w:afterAutospacing="1" w:line="240" w:lineRule="auto"/>
    </w:pPr>
    <w:rPr>
      <w:rFonts w:ascii="Arial" w:hAnsi="Arial" w:cs="Calibri"/>
      <w:lang w:eastAsia="ja-JP"/>
    </w:rPr>
  </w:style>
  <w:style w:type="paragraph" w:customStyle="1" w:styleId="Figure">
    <w:name w:val="Figure_#"/>
    <w:basedOn w:val="Normal"/>
    <w:next w:val="Normal"/>
    <w:uiPriority w:val="99"/>
    <w:rsid w:val="00E84FB9"/>
    <w:pPr>
      <w:numPr>
        <w:numId w:val="12"/>
      </w:numPr>
      <w:spacing w:before="120" w:after="120" w:line="240" w:lineRule="auto"/>
      <w:jc w:val="center"/>
    </w:pPr>
    <w:rPr>
      <w:rFonts w:ascii="Arial" w:hAnsi="Arial" w:cs="Calibri"/>
      <w:i/>
      <w:szCs w:val="20"/>
      <w:lang w:eastAsia="ja-JP"/>
    </w:rPr>
  </w:style>
  <w:style w:type="paragraph" w:customStyle="1" w:styleId="VTSHeading1a">
    <w:name w:val="VTS Heading 1a"/>
    <w:basedOn w:val="Normal"/>
    <w:next w:val="VTSHeading2a"/>
    <w:uiPriority w:val="99"/>
    <w:rsid w:val="00FC7B0E"/>
    <w:pPr>
      <w:numPr>
        <w:numId w:val="13"/>
      </w:numPr>
      <w:spacing w:before="240" w:after="240" w:line="240" w:lineRule="auto"/>
    </w:pPr>
    <w:rPr>
      <w:rFonts w:ascii="Arial" w:hAnsi="Arial" w:cs="Calibri"/>
      <w:b/>
      <w:sz w:val="24"/>
      <w:lang w:eastAsia="ja-JP"/>
    </w:rPr>
  </w:style>
  <w:style w:type="paragraph" w:customStyle="1" w:styleId="VTSHeading2a">
    <w:name w:val="VTS Heading 2a"/>
    <w:basedOn w:val="Normal"/>
    <w:next w:val="BodyText"/>
    <w:uiPriority w:val="99"/>
    <w:rsid w:val="00FC7B0E"/>
    <w:pPr>
      <w:keepNext/>
      <w:numPr>
        <w:ilvl w:val="1"/>
        <w:numId w:val="13"/>
      </w:numPr>
      <w:spacing w:before="240" w:after="240" w:line="240" w:lineRule="auto"/>
    </w:pPr>
    <w:rPr>
      <w:rFonts w:ascii="Arial" w:hAnsi="Arial" w:cs="Calibri"/>
      <w:b/>
      <w:lang w:eastAsia="ja-JP"/>
    </w:rPr>
  </w:style>
  <w:style w:type="paragraph" w:customStyle="1" w:styleId="VTSHeading3a">
    <w:name w:val="VTS Heading 3a"/>
    <w:basedOn w:val="Normal"/>
    <w:next w:val="BodyText"/>
    <w:uiPriority w:val="99"/>
    <w:rsid w:val="00FC7B0E"/>
    <w:pPr>
      <w:keepNext/>
      <w:numPr>
        <w:ilvl w:val="2"/>
        <w:numId w:val="13"/>
      </w:numPr>
      <w:tabs>
        <w:tab w:val="left" w:pos="1418"/>
      </w:tabs>
      <w:spacing w:before="240" w:after="240" w:line="240" w:lineRule="auto"/>
    </w:pPr>
    <w:rPr>
      <w:rFonts w:ascii="Arial" w:hAnsi="Arial" w:cs="Calibri"/>
      <w:lang w:eastAsia="ja-JP"/>
    </w:rPr>
  </w:style>
  <w:style w:type="character" w:styleId="Hyperlink">
    <w:name w:val="Hyperlink"/>
    <w:basedOn w:val="DefaultParagraphFont"/>
    <w:uiPriority w:val="99"/>
    <w:semiHidden/>
    <w:rsid w:val="00562E74"/>
    <w:rPr>
      <w:rFonts w:cs="Times New Roman"/>
      <w:color w:val="0000FF"/>
      <w:u w:val="single"/>
    </w:rPr>
  </w:style>
  <w:style w:type="character" w:styleId="FollowedHyperlink">
    <w:name w:val="FollowedHyperlink"/>
    <w:basedOn w:val="DefaultParagraphFont"/>
    <w:uiPriority w:val="99"/>
    <w:semiHidden/>
    <w:rsid w:val="00313A00"/>
    <w:rPr>
      <w:rFonts w:cs="Times New Roman"/>
      <w:color w:val="800080"/>
      <w:u w:val="single"/>
    </w:rPr>
  </w:style>
  <w:style w:type="paragraph" w:styleId="Header">
    <w:name w:val="header"/>
    <w:basedOn w:val="Normal"/>
    <w:link w:val="HeaderChar"/>
    <w:uiPriority w:val="99"/>
    <w:rsid w:val="00B12564"/>
    <w:pPr>
      <w:tabs>
        <w:tab w:val="center" w:pos="4320"/>
        <w:tab w:val="right" w:pos="8640"/>
      </w:tabs>
      <w:spacing w:after="0" w:line="240" w:lineRule="auto"/>
    </w:pPr>
  </w:style>
  <w:style w:type="character" w:customStyle="1" w:styleId="HeaderChar">
    <w:name w:val="Header Char"/>
    <w:basedOn w:val="DefaultParagraphFont"/>
    <w:link w:val="Header"/>
    <w:uiPriority w:val="99"/>
    <w:locked/>
    <w:rsid w:val="00B12564"/>
    <w:rPr>
      <w:rFonts w:cs="Times New Roman"/>
    </w:rPr>
  </w:style>
  <w:style w:type="paragraph" w:styleId="Footer">
    <w:name w:val="footer"/>
    <w:basedOn w:val="Normal"/>
    <w:link w:val="FooterChar"/>
    <w:uiPriority w:val="99"/>
    <w:rsid w:val="00B12564"/>
    <w:pPr>
      <w:tabs>
        <w:tab w:val="center" w:pos="4320"/>
        <w:tab w:val="right" w:pos="8640"/>
      </w:tabs>
      <w:spacing w:after="0" w:line="240" w:lineRule="auto"/>
    </w:pPr>
  </w:style>
  <w:style w:type="character" w:customStyle="1" w:styleId="FooterChar">
    <w:name w:val="Footer Char"/>
    <w:basedOn w:val="DefaultParagraphFont"/>
    <w:link w:val="Footer"/>
    <w:uiPriority w:val="99"/>
    <w:locked/>
    <w:rsid w:val="00B1256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wmf"/><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1889</Words>
  <Characters>10769</Characters>
  <Application>Microsoft Macintosh Word</Application>
  <DocSecurity>0</DocSecurity>
  <Lines>89</Lines>
  <Paragraphs>25</Paragraphs>
  <ScaleCrop>false</ScaleCrop>
  <Company>Kongsberg Norcontrol IT</Company>
  <LinksUpToDate>false</LinksUpToDate>
  <CharactersWithSpaces>12633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Guest</dc:creator>
  <cp:keywords/>
  <dc:description/>
  <cp:lastModifiedBy>Office 2004 Test Drive User</cp:lastModifiedBy>
  <cp:revision>2</cp:revision>
  <dcterms:created xsi:type="dcterms:W3CDTF">2013-08-09T08:14:00Z</dcterms:created>
  <dcterms:modified xsi:type="dcterms:W3CDTF">2013-08-09T08:14:00Z</dcterms:modified>
</cp:coreProperties>
</file>